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F54F1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bookmarkStart w:id="0" w:name="_Toc479296421"/>
      <w:r w:rsidRPr="007A4AB0">
        <w:rPr>
          <w:rFonts w:ascii="Arial Narrow" w:hAnsi="Arial Narrow"/>
          <w:noProof/>
          <w:color w:val="2F5496"/>
          <w:spacing w:val="6"/>
          <w:sz w:val="40"/>
          <w:szCs w:val="40"/>
          <w:lang w:eastAsia="en-US"/>
        </w:rPr>
        <w:drawing>
          <wp:inline distT="0" distB="0" distL="0" distR="0" wp14:anchorId="23905A40" wp14:editId="73E321BD">
            <wp:extent cx="3951406" cy="1888176"/>
            <wp:effectExtent l="0" t="0" r="0" b="0"/>
            <wp:docPr id="1696755781" name="Obrázok 1696755781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11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50A71DF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CBF6D6E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6D5BA47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057FACD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A3D6F79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r w:rsidRPr="007A4AB0">
        <w:rPr>
          <w:rFonts w:ascii="Arial Narrow" w:hAnsi="Arial Narrow" w:cs="Arial"/>
          <w:spacing w:val="6"/>
          <w:sz w:val="32"/>
          <w:szCs w:val="32"/>
        </w:rPr>
        <w:t>Zákazka na uskutočnenie stavebných prác</w:t>
      </w:r>
    </w:p>
    <w:p w14:paraId="21EA6F78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9C30179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91C3F40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BB327E2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30DD454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4978272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374006B" w14:textId="5F5A807A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spacing w:val="6"/>
          <w:sz w:val="40"/>
          <w:szCs w:val="40"/>
        </w:rPr>
      </w:pPr>
      <w:r w:rsidRPr="007A4AB0">
        <w:rPr>
          <w:rFonts w:ascii="Arial Narrow" w:hAnsi="Arial Narrow" w:cs="Arial"/>
          <w:b/>
          <w:spacing w:val="6"/>
          <w:sz w:val="36"/>
          <w:szCs w:val="36"/>
        </w:rPr>
        <w:t>„</w:t>
      </w:r>
      <w:r w:rsidRPr="007A4AB0">
        <w:rPr>
          <w:rFonts w:ascii="Arial Narrow" w:eastAsia="Arial" w:hAnsi="Arial Narrow" w:cs="Arial"/>
          <w:b/>
          <w:spacing w:val="6"/>
          <w:sz w:val="36"/>
          <w:lang w:eastAsia="en-US"/>
        </w:rPr>
        <w:t>Modernizácia električkovej trate - Ružinovská radiála</w:t>
      </w:r>
      <w:r w:rsidR="00D0381E">
        <w:rPr>
          <w:rFonts w:ascii="Arial Narrow" w:eastAsia="Arial" w:hAnsi="Arial Narrow" w:cs="Arial"/>
          <w:b/>
          <w:spacing w:val="6"/>
          <w:sz w:val="36"/>
          <w:lang w:eastAsia="en-US"/>
        </w:rPr>
        <w:t>, opakovaná súťaž</w:t>
      </w:r>
      <w:r w:rsidRPr="007A4AB0">
        <w:rPr>
          <w:rFonts w:ascii="Arial Narrow" w:eastAsia="Arial" w:hAnsi="Arial Narrow" w:cs="Arial"/>
          <w:b/>
          <w:spacing w:val="6"/>
          <w:sz w:val="36"/>
          <w:lang w:eastAsia="en-US"/>
        </w:rPr>
        <w:t>“</w:t>
      </w:r>
    </w:p>
    <w:p w14:paraId="5440DAC4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7157F7F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EC9135C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2F8A3AA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7AB7253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7A4AB0">
        <w:rPr>
          <w:rFonts w:ascii="Arial Narrow" w:hAnsi="Arial Narrow" w:cs="Arial"/>
          <w:spacing w:val="6"/>
          <w:sz w:val="44"/>
          <w:szCs w:val="44"/>
        </w:rPr>
        <w:t>SÚŤAŽNÉ PODKLADY</w:t>
      </w:r>
    </w:p>
    <w:p w14:paraId="574D8B28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4E04F6D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C53F6E5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C33710D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C84F2F6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369AF4A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876A79D" w14:textId="7BF976E1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7A4AB0">
        <w:rPr>
          <w:rFonts w:ascii="Arial Narrow" w:hAnsi="Arial Narrow" w:cs="Arial"/>
          <w:b/>
          <w:bCs/>
          <w:spacing w:val="6"/>
          <w:sz w:val="44"/>
          <w:szCs w:val="44"/>
        </w:rPr>
        <w:t xml:space="preserve">Zväzok </w:t>
      </w:r>
      <w:r>
        <w:rPr>
          <w:rFonts w:ascii="Arial Narrow" w:hAnsi="Arial Narrow" w:cs="Arial"/>
          <w:b/>
          <w:bCs/>
          <w:spacing w:val="6"/>
          <w:sz w:val="44"/>
          <w:szCs w:val="44"/>
        </w:rPr>
        <w:t>4</w:t>
      </w:r>
    </w:p>
    <w:p w14:paraId="3B090415" w14:textId="44D5DAFE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>
        <w:rPr>
          <w:rFonts w:ascii="Arial Narrow" w:hAnsi="Arial Narrow" w:cs="Arial"/>
          <w:b/>
          <w:bCs/>
          <w:spacing w:val="6"/>
          <w:sz w:val="44"/>
          <w:szCs w:val="44"/>
        </w:rPr>
        <w:t>Cenová časť</w:t>
      </w:r>
    </w:p>
    <w:p w14:paraId="63EE6F7F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D383B1F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140E1E4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126A233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229451D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44D2C8E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FB342ED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B1B5F95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42E96AB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C1E7945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81F46A6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2E62E71" w14:textId="05A2AE9B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4"/>
          <w:szCs w:val="24"/>
        </w:rPr>
        <w:sectPr w:rsidR="007A4AB0" w:rsidRPr="007A4AB0" w:rsidSect="007A4AB0">
          <w:headerReference w:type="default" r:id="rId12"/>
          <w:footerReference w:type="default" r:id="rId13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7A4AB0">
        <w:rPr>
          <w:rFonts w:ascii="Arial Narrow" w:hAnsi="Arial Narrow" w:cs="Arial"/>
          <w:spacing w:val="6"/>
          <w:sz w:val="24"/>
          <w:szCs w:val="24"/>
        </w:rPr>
        <w:t xml:space="preserve">Bratislava, </w:t>
      </w:r>
      <w:r w:rsidRPr="007A4AB0">
        <w:rPr>
          <w:rFonts w:ascii="Arial Narrow" w:hAnsi="Arial Narrow" w:cs="Arial"/>
          <w:spacing w:val="6"/>
          <w:sz w:val="24"/>
          <w:szCs w:val="24"/>
        </w:rPr>
        <w:t>0</w:t>
      </w:r>
      <w:r w:rsidR="00694689">
        <w:rPr>
          <w:rFonts w:ascii="Arial Narrow" w:hAnsi="Arial Narrow" w:cs="Arial"/>
          <w:spacing w:val="6"/>
          <w:sz w:val="24"/>
          <w:szCs w:val="24"/>
        </w:rPr>
        <w:t>7</w:t>
      </w:r>
      <w:r w:rsidRPr="007A4AB0">
        <w:rPr>
          <w:rFonts w:ascii="Arial Narrow" w:hAnsi="Arial Narrow" w:cs="Arial"/>
          <w:spacing w:val="6"/>
          <w:sz w:val="24"/>
          <w:szCs w:val="24"/>
        </w:rPr>
        <w:t>/2025</w:t>
      </w:r>
    </w:p>
    <w:p w14:paraId="5A3D2502" w14:textId="77777777" w:rsidR="004379E3" w:rsidRDefault="004379E3" w:rsidP="004379E3">
      <w:pPr>
        <w:tabs>
          <w:tab w:val="right" w:pos="-5812"/>
          <w:tab w:val="left" w:pos="0"/>
        </w:tabs>
        <w:autoSpaceDE w:val="0"/>
        <w:autoSpaceDN w:val="0"/>
        <w:adjustRightInd w:val="0"/>
        <w:spacing w:before="0" w:after="120"/>
        <w:ind w:right="-1"/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</w:pPr>
      <w:r w:rsidRPr="004379E3"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  <w:lastRenderedPageBreak/>
        <w:t>OBSAH:</w:t>
      </w:r>
    </w:p>
    <w:p w14:paraId="31897F32" w14:textId="77777777" w:rsidR="00370FB4" w:rsidRPr="004379E3" w:rsidRDefault="00370FB4" w:rsidP="004379E3">
      <w:pPr>
        <w:tabs>
          <w:tab w:val="right" w:pos="-5812"/>
          <w:tab w:val="left" w:pos="0"/>
        </w:tabs>
        <w:autoSpaceDE w:val="0"/>
        <w:autoSpaceDN w:val="0"/>
        <w:adjustRightInd w:val="0"/>
        <w:spacing w:before="0" w:after="120"/>
        <w:ind w:right="-1"/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</w:pPr>
    </w:p>
    <w:p w14:paraId="567DC5E5" w14:textId="076A2A3D" w:rsidR="00370FB4" w:rsidRPr="00370FB4" w:rsidRDefault="00370FB4" w:rsidP="00370FB4">
      <w:pPr>
        <w:tabs>
          <w:tab w:val="right" w:pos="-5812"/>
          <w:tab w:val="left" w:pos="0"/>
        </w:tabs>
        <w:autoSpaceDE w:val="0"/>
        <w:autoSpaceDN w:val="0"/>
        <w:adjustRightInd w:val="0"/>
        <w:spacing w:before="0" w:after="120"/>
        <w:ind w:right="-1"/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</w:pPr>
      <w:r w:rsidRPr="00370FB4"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  <w:t xml:space="preserve">Zväzok </w:t>
      </w:r>
      <w:r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  <w:t>4</w:t>
      </w:r>
      <w:r w:rsidRPr="00370FB4"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  <w:t>, Časť 1</w:t>
      </w:r>
      <w:r w:rsidRPr="00370FB4"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  <w:tab/>
      </w:r>
      <w:r w:rsidRPr="00370FB4">
        <w:rPr>
          <w:rFonts w:ascii="Arial Narrow" w:hAnsi="Arial Narrow" w:cs="Arial"/>
          <w:spacing w:val="6"/>
          <w:sz w:val="21"/>
          <w:lang w:eastAsia="en-US"/>
          <w14:ligatures w14:val="standardContextual"/>
        </w:rPr>
        <w:t>Obsahuje „</w:t>
      </w:r>
      <w:r>
        <w:rPr>
          <w:rFonts w:ascii="Arial Narrow" w:hAnsi="Arial Narrow" w:cs="Arial"/>
          <w:spacing w:val="6"/>
          <w:sz w:val="21"/>
          <w:lang w:eastAsia="en-US"/>
          <w14:ligatures w14:val="standardContextual"/>
        </w:rPr>
        <w:t>Preambulu“</w:t>
      </w:r>
    </w:p>
    <w:p w14:paraId="5F38DAB7" w14:textId="77777777" w:rsidR="00E821DE" w:rsidRDefault="00370FB4" w:rsidP="00BF1D97">
      <w:pPr>
        <w:tabs>
          <w:tab w:val="right" w:pos="-5812"/>
          <w:tab w:val="left" w:pos="0"/>
        </w:tabs>
        <w:autoSpaceDE w:val="0"/>
        <w:autoSpaceDN w:val="0"/>
        <w:adjustRightInd w:val="0"/>
        <w:spacing w:before="0" w:after="120"/>
        <w:ind w:right="-1"/>
        <w:rPr>
          <w:rFonts w:ascii="Arial Narrow" w:hAnsi="Arial Narrow" w:cs="Arial"/>
          <w:spacing w:val="6"/>
          <w:sz w:val="21"/>
          <w:lang w:eastAsia="en-US"/>
          <w14:ligatures w14:val="standardContextual"/>
        </w:rPr>
      </w:pPr>
      <w:bookmarkStart w:id="1" w:name="OLE_LINK3"/>
      <w:r w:rsidRPr="00370FB4"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  <w:t xml:space="preserve">Zväzok </w:t>
      </w:r>
      <w:r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  <w:t>4</w:t>
      </w:r>
      <w:r w:rsidRPr="00370FB4"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  <w:t>, Časť 2</w:t>
      </w:r>
      <w:bookmarkEnd w:id="1"/>
      <w:r w:rsidRPr="00370FB4"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  <w:tab/>
      </w:r>
      <w:r w:rsidRPr="00370FB4">
        <w:rPr>
          <w:rFonts w:ascii="Arial Narrow" w:hAnsi="Arial Narrow" w:cs="Arial"/>
          <w:spacing w:val="6"/>
          <w:sz w:val="21"/>
          <w:lang w:eastAsia="en-US"/>
          <w14:ligatures w14:val="standardContextual"/>
        </w:rPr>
        <w:t xml:space="preserve">Obsahuje </w:t>
      </w:r>
      <w:r w:rsidR="00BF1D97">
        <w:rPr>
          <w:rFonts w:ascii="Arial Narrow" w:hAnsi="Arial Narrow" w:cs="Arial"/>
          <w:spacing w:val="6"/>
          <w:sz w:val="21"/>
          <w:lang w:eastAsia="en-US"/>
          <w14:ligatures w14:val="standardContextual"/>
        </w:rPr>
        <w:t>„</w:t>
      </w:r>
      <w:r>
        <w:rPr>
          <w:rFonts w:ascii="Arial Narrow" w:hAnsi="Arial Narrow" w:cs="Arial"/>
          <w:spacing w:val="6"/>
          <w:sz w:val="21"/>
          <w:lang w:eastAsia="en-US"/>
          <w14:ligatures w14:val="standardContextual"/>
        </w:rPr>
        <w:t>F</w:t>
      </w:r>
      <w:r w:rsidRPr="00370FB4">
        <w:rPr>
          <w:rFonts w:ascii="Arial Narrow" w:hAnsi="Arial Narrow" w:cs="Arial"/>
          <w:spacing w:val="6"/>
          <w:sz w:val="21"/>
          <w:lang w:eastAsia="en-US"/>
          <w14:ligatures w14:val="standardContextual"/>
        </w:rPr>
        <w:t>ormulár platieb</w:t>
      </w:r>
      <w:r w:rsidR="00BF1D97">
        <w:rPr>
          <w:rFonts w:ascii="Arial Narrow" w:hAnsi="Arial Narrow" w:cs="Arial"/>
          <w:spacing w:val="6"/>
          <w:sz w:val="21"/>
          <w:lang w:eastAsia="en-US"/>
          <w14:ligatures w14:val="standardContextual"/>
        </w:rPr>
        <w:t>“</w:t>
      </w:r>
    </w:p>
    <w:p w14:paraId="35A51674" w14:textId="77777777" w:rsidR="00453D85" w:rsidRDefault="00453D85" w:rsidP="00453D85">
      <w:pPr>
        <w:autoSpaceDE w:val="0"/>
        <w:autoSpaceDN w:val="0"/>
        <w:adjustRightInd w:val="0"/>
        <w:spacing w:before="0" w:after="120"/>
        <w:ind w:right="-1"/>
        <w:rPr>
          <w:rFonts w:ascii="Arial Narrow" w:hAnsi="Arial Narrow" w:cs="Arial"/>
          <w:sz w:val="21"/>
          <w:szCs w:val="21"/>
          <w:lang w:eastAsia="en-US"/>
        </w:rPr>
      </w:pPr>
    </w:p>
    <w:p w14:paraId="0E9CB7A2" w14:textId="04F2AD68" w:rsidR="00453D85" w:rsidRPr="00453D85" w:rsidRDefault="00453D85" w:rsidP="00453D85">
      <w:pPr>
        <w:autoSpaceDE w:val="0"/>
        <w:autoSpaceDN w:val="0"/>
        <w:adjustRightInd w:val="0"/>
        <w:spacing w:before="0" w:after="120"/>
        <w:ind w:right="-1"/>
        <w:rPr>
          <w:rFonts w:ascii="Arial Narrow" w:hAnsi="Arial Narrow" w:cs="Arial"/>
          <w:b/>
          <w:bCs/>
          <w:spacing w:val="6"/>
          <w:sz w:val="21"/>
          <w:szCs w:val="21"/>
          <w:lang w:eastAsia="en-US"/>
          <w14:ligatures w14:val="standardContextual"/>
        </w:rPr>
      </w:pPr>
      <w:r w:rsidRPr="00453D85">
        <w:rPr>
          <w:rFonts w:ascii="Arial Narrow" w:hAnsi="Arial Narrow" w:cs="Arial"/>
          <w:b/>
          <w:bCs/>
          <w:spacing w:val="6"/>
          <w:sz w:val="21"/>
          <w:szCs w:val="21"/>
          <w:lang w:eastAsia="en-US"/>
          <w14:ligatures w14:val="standardContextual"/>
        </w:rPr>
        <w:t xml:space="preserve">Prílohy  Zväzku </w:t>
      </w:r>
      <w:r>
        <w:rPr>
          <w:rFonts w:ascii="Arial Narrow" w:hAnsi="Arial Narrow" w:cs="Arial"/>
          <w:b/>
          <w:bCs/>
          <w:spacing w:val="6"/>
          <w:sz w:val="21"/>
          <w:szCs w:val="21"/>
          <w:lang w:eastAsia="en-US"/>
          <w14:ligatures w14:val="standardContextual"/>
        </w:rPr>
        <w:t>4</w:t>
      </w:r>
      <w:r w:rsidRPr="00453D85">
        <w:rPr>
          <w:rFonts w:ascii="Arial Narrow" w:hAnsi="Arial Narrow" w:cs="Arial"/>
          <w:b/>
          <w:bCs/>
          <w:spacing w:val="6"/>
          <w:sz w:val="21"/>
          <w:szCs w:val="21"/>
          <w:lang w:eastAsia="en-US"/>
          <w14:ligatures w14:val="standardContextual"/>
        </w:rPr>
        <w:t>:</w:t>
      </w:r>
    </w:p>
    <w:p w14:paraId="28E0163C" w14:textId="02322261" w:rsidR="00453D85" w:rsidRDefault="00453D85" w:rsidP="00453D85">
      <w:pPr>
        <w:autoSpaceDE w:val="0"/>
        <w:autoSpaceDN w:val="0"/>
        <w:adjustRightInd w:val="0"/>
        <w:spacing w:before="0" w:after="120"/>
        <w:ind w:right="-1"/>
        <w:rPr>
          <w:rFonts w:ascii="Arial Narrow" w:hAnsi="Arial Narrow" w:cs="Arial"/>
          <w:sz w:val="21"/>
          <w:szCs w:val="21"/>
          <w:lang w:eastAsia="en-US"/>
        </w:rPr>
      </w:pPr>
      <w:r w:rsidRPr="00453D85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Príloha č.1:</w:t>
      </w:r>
      <w:r w:rsidRPr="00453D85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ab/>
      </w:r>
      <w:r w:rsidR="009171DD" w:rsidRPr="009171DD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Celkov</w:t>
      </w:r>
      <w:r w:rsidR="00DA5E67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ý</w:t>
      </w:r>
      <w:r w:rsidR="009171DD" w:rsidRPr="009171DD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 xml:space="preserve"> v</w:t>
      </w:r>
      <w:r w:rsidR="00DA5E67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ý</w:t>
      </w:r>
      <w:r w:rsidR="009171DD" w:rsidRPr="009171DD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kaz v</w:t>
      </w:r>
      <w:r w:rsidR="00DA5E67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ý</w:t>
      </w:r>
      <w:r w:rsidR="009171DD" w:rsidRPr="009171DD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mer bez SO 510-512,515,519,520</w:t>
      </w:r>
      <w:r w:rsidR="00011623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 xml:space="preserve"> – nevypĺňať</w:t>
      </w:r>
      <w:r w:rsidR="00F7080B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 xml:space="preserve"> (pomocný súbor)</w:t>
      </w:r>
    </w:p>
    <w:p w14:paraId="69BA4167" w14:textId="68E44947" w:rsidR="00684517" w:rsidRPr="00BF1D97" w:rsidRDefault="00684517" w:rsidP="00453D85">
      <w:pPr>
        <w:autoSpaceDE w:val="0"/>
        <w:autoSpaceDN w:val="0"/>
        <w:adjustRightInd w:val="0"/>
        <w:spacing w:before="0" w:after="120"/>
        <w:ind w:right="-1"/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sectPr w:rsidR="00684517" w:rsidRPr="00BF1D97" w:rsidSect="00BB4222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7" w:h="16840" w:code="9"/>
          <w:pgMar w:top="1348" w:right="1134" w:bottom="993" w:left="1418" w:header="709" w:footer="582" w:gutter="0"/>
          <w:pgNumType w:start="1"/>
          <w:cols w:space="1134"/>
          <w:titlePg/>
          <w:docGrid w:linePitch="299"/>
        </w:sectPr>
      </w:pPr>
      <w:r w:rsidRPr="00453D85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Príloha č.</w:t>
      </w:r>
      <w:r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2:</w:t>
      </w:r>
      <w:r w:rsidRPr="00453D85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ab/>
      </w:r>
      <w:r w:rsidR="00DA5E67" w:rsidRPr="00DA5E67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V</w:t>
      </w:r>
      <w:r w:rsidR="00DA5E67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ý</w:t>
      </w:r>
      <w:r w:rsidR="00DA5E67" w:rsidRPr="00DA5E67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kaz v</w:t>
      </w:r>
      <w:r w:rsidR="00DA5E67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ý</w:t>
      </w:r>
      <w:r w:rsidR="00DA5E67" w:rsidRPr="00DA5E67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mer pre SO 510- 512, 515, 519, 520</w:t>
      </w:r>
      <w:r w:rsidR="00F7080B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 xml:space="preserve"> – nevypĺňať (pomocný súbor)</w:t>
      </w:r>
    </w:p>
    <w:p w14:paraId="5B7B4DB9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bookmarkStart w:id="2" w:name="_Toc479296427"/>
      <w:bookmarkStart w:id="3" w:name="_Toc196475089"/>
      <w:bookmarkStart w:id="4" w:name="_Toc413739841"/>
      <w:bookmarkStart w:id="5" w:name="_Toc56002941"/>
      <w:bookmarkStart w:id="6" w:name="_Toc56003044"/>
      <w:bookmarkStart w:id="7" w:name="_Toc56003318"/>
      <w:bookmarkStart w:id="8" w:name="_Toc80961973"/>
      <w:bookmarkEnd w:id="0"/>
      <w:r w:rsidRPr="007A4AB0">
        <w:rPr>
          <w:rFonts w:ascii="Arial Narrow" w:hAnsi="Arial Narrow"/>
          <w:noProof/>
          <w:color w:val="2F5496"/>
          <w:spacing w:val="6"/>
          <w:sz w:val="40"/>
          <w:szCs w:val="40"/>
          <w:lang w:eastAsia="en-US"/>
        </w:rPr>
        <w:lastRenderedPageBreak/>
        <w:drawing>
          <wp:inline distT="0" distB="0" distL="0" distR="0" wp14:anchorId="66EB8926" wp14:editId="74F97368">
            <wp:extent cx="3951406" cy="1888176"/>
            <wp:effectExtent l="0" t="0" r="0" b="0"/>
            <wp:docPr id="1607006710" name="Obrázok 1607006710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11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46190EB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E0151A0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3A54131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5C2B504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9A7277A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r w:rsidRPr="007A4AB0">
        <w:rPr>
          <w:rFonts w:ascii="Arial Narrow" w:hAnsi="Arial Narrow" w:cs="Arial"/>
          <w:spacing w:val="6"/>
          <w:sz w:val="32"/>
          <w:szCs w:val="32"/>
        </w:rPr>
        <w:t>Zákazka na uskutočnenie stavebných prác</w:t>
      </w:r>
    </w:p>
    <w:p w14:paraId="4CA26908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DA43F76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1234664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15050D4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139C170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FBEB93C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2D4FA95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spacing w:val="6"/>
          <w:sz w:val="40"/>
          <w:szCs w:val="40"/>
        </w:rPr>
      </w:pPr>
      <w:r w:rsidRPr="007A4AB0">
        <w:rPr>
          <w:rFonts w:ascii="Arial Narrow" w:hAnsi="Arial Narrow" w:cs="Arial"/>
          <w:b/>
          <w:spacing w:val="6"/>
          <w:sz w:val="36"/>
          <w:szCs w:val="36"/>
        </w:rPr>
        <w:t>„</w:t>
      </w:r>
      <w:r w:rsidRPr="007A4AB0">
        <w:rPr>
          <w:rFonts w:ascii="Arial Narrow" w:eastAsia="Arial" w:hAnsi="Arial Narrow" w:cs="Arial"/>
          <w:b/>
          <w:spacing w:val="6"/>
          <w:sz w:val="36"/>
          <w:lang w:eastAsia="en-US"/>
        </w:rPr>
        <w:t>Modernizácia električkovej trate - Ružinovská radiála“</w:t>
      </w:r>
    </w:p>
    <w:p w14:paraId="5F9DDA0D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5C32034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9B751EA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8CE74D8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3655F74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7A4AB0">
        <w:rPr>
          <w:rFonts w:ascii="Arial Narrow" w:hAnsi="Arial Narrow" w:cs="Arial"/>
          <w:spacing w:val="6"/>
          <w:sz w:val="44"/>
          <w:szCs w:val="44"/>
        </w:rPr>
        <w:t>SÚŤAŽNÉ PODKLADY</w:t>
      </w:r>
    </w:p>
    <w:p w14:paraId="430BCEF1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70EB94F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AE7E9A9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DFBC9B1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F756835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62BC272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7CF7FBB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7A4AB0">
        <w:rPr>
          <w:rFonts w:ascii="Arial Narrow" w:hAnsi="Arial Narrow" w:cs="Arial"/>
          <w:b/>
          <w:bCs/>
          <w:spacing w:val="6"/>
          <w:sz w:val="44"/>
          <w:szCs w:val="44"/>
        </w:rPr>
        <w:t xml:space="preserve">Zväzok </w:t>
      </w:r>
      <w:r>
        <w:rPr>
          <w:rFonts w:ascii="Arial Narrow" w:hAnsi="Arial Narrow" w:cs="Arial"/>
          <w:b/>
          <w:bCs/>
          <w:spacing w:val="6"/>
          <w:sz w:val="44"/>
          <w:szCs w:val="44"/>
        </w:rPr>
        <w:t>4</w:t>
      </w:r>
      <w:r w:rsidRPr="007A4AB0">
        <w:rPr>
          <w:rFonts w:ascii="Arial Narrow" w:hAnsi="Arial Narrow" w:cs="Arial"/>
          <w:b/>
          <w:bCs/>
          <w:spacing w:val="6"/>
          <w:sz w:val="44"/>
          <w:szCs w:val="44"/>
        </w:rPr>
        <w:t>, Časť 1</w:t>
      </w:r>
    </w:p>
    <w:p w14:paraId="1E640D7D" w14:textId="6ADA6A8C" w:rsidR="00544A5C" w:rsidRPr="007A4AB0" w:rsidRDefault="003354C4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>
        <w:rPr>
          <w:rFonts w:ascii="Arial Narrow" w:hAnsi="Arial Narrow" w:cs="Arial"/>
          <w:b/>
          <w:bCs/>
          <w:spacing w:val="6"/>
          <w:sz w:val="44"/>
          <w:szCs w:val="44"/>
        </w:rPr>
        <w:t>Preambula</w:t>
      </w:r>
    </w:p>
    <w:p w14:paraId="7F66451B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1760EB4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91EC676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CB08A1D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BAF4E15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F534369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84DED70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09A9072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4A42614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8559DBD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791441C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AEEC7F4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579B70E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9705EA3" w14:textId="40288901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4"/>
          <w:szCs w:val="24"/>
        </w:rPr>
        <w:sectPr w:rsidR="00544A5C" w:rsidRPr="007A4AB0" w:rsidSect="00544A5C">
          <w:headerReference w:type="default" r:id="rId20"/>
          <w:footerReference w:type="default" r:id="rId21"/>
          <w:headerReference w:type="first" r:id="rId22"/>
          <w:footerReference w:type="first" r:id="rId23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7A4AB0">
        <w:rPr>
          <w:rFonts w:ascii="Arial Narrow" w:hAnsi="Arial Narrow" w:cs="Arial"/>
          <w:spacing w:val="6"/>
          <w:sz w:val="24"/>
          <w:szCs w:val="24"/>
        </w:rPr>
        <w:t>Bratislava, 0</w:t>
      </w:r>
      <w:r w:rsidR="00F152C7">
        <w:rPr>
          <w:rFonts w:ascii="Arial Narrow" w:hAnsi="Arial Narrow" w:cs="Arial"/>
          <w:spacing w:val="6"/>
          <w:sz w:val="24"/>
          <w:szCs w:val="24"/>
        </w:rPr>
        <w:t>7</w:t>
      </w:r>
      <w:r w:rsidRPr="007A4AB0">
        <w:rPr>
          <w:rFonts w:ascii="Arial Narrow" w:hAnsi="Arial Narrow" w:cs="Arial"/>
          <w:spacing w:val="6"/>
          <w:sz w:val="24"/>
          <w:szCs w:val="24"/>
        </w:rPr>
        <w:t>/2025</w:t>
      </w:r>
    </w:p>
    <w:p w14:paraId="68B28C49" w14:textId="07D1D56B" w:rsidR="009238A3" w:rsidRPr="00E1605E" w:rsidRDefault="00DE0CC5" w:rsidP="00BB4222">
      <w:pPr>
        <w:pStyle w:val="Nadpis1"/>
        <w:spacing w:before="240" w:after="240"/>
        <w:rPr>
          <w:rFonts w:ascii="Arial Narrow" w:hAnsi="Arial Narrow"/>
        </w:rPr>
      </w:pPr>
      <w:bookmarkStart w:id="9" w:name="_Toc98499344"/>
      <w:r w:rsidRPr="00E1605E">
        <w:rPr>
          <w:rFonts w:ascii="Arial Narrow" w:hAnsi="Arial Narrow"/>
        </w:rPr>
        <w:lastRenderedPageBreak/>
        <w:t>VŠEOBECNE</w:t>
      </w:r>
      <w:bookmarkEnd w:id="9"/>
    </w:p>
    <w:p w14:paraId="4421F3D4" w14:textId="108DC950" w:rsidR="00653A84" w:rsidRPr="00537C87" w:rsidRDefault="00653A84" w:rsidP="009554BA">
      <w:pPr>
        <w:pStyle w:val="Nadpis2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Cenová časť okrem tejto Preambuly obsahuje </w:t>
      </w:r>
      <w:r w:rsidRPr="00537C87">
        <w:rPr>
          <w:rFonts w:ascii="Arial Narrow" w:hAnsi="Arial Narrow"/>
          <w:sz w:val="21"/>
          <w:szCs w:val="21"/>
          <w:u w:val="single"/>
        </w:rPr>
        <w:t>Formulár platieb</w:t>
      </w:r>
      <w:r w:rsidRPr="00537C87">
        <w:rPr>
          <w:rFonts w:ascii="Arial Narrow" w:hAnsi="Arial Narrow"/>
          <w:sz w:val="21"/>
          <w:szCs w:val="21"/>
        </w:rPr>
        <w:t xml:space="preserve"> s nasledovnými hárkami:</w:t>
      </w:r>
    </w:p>
    <w:p w14:paraId="6593DB96" w14:textId="1BF8F01D" w:rsidR="00653A84" w:rsidRPr="00537C87" w:rsidRDefault="00653A84" w:rsidP="006F1B50">
      <w:pPr>
        <w:pStyle w:val="odrka"/>
        <w:numPr>
          <w:ilvl w:val="0"/>
          <w:numId w:val="30"/>
        </w:numPr>
        <w:tabs>
          <w:tab w:val="clear" w:pos="426"/>
          <w:tab w:val="left" w:pos="567"/>
        </w:tabs>
        <w:ind w:hanging="295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Súhrnný rozpočet Diela</w:t>
      </w:r>
    </w:p>
    <w:p w14:paraId="745C05F2" w14:textId="7B286DAE" w:rsidR="00653A84" w:rsidRPr="00537C87" w:rsidRDefault="00653A84" w:rsidP="006F1B50">
      <w:pPr>
        <w:pStyle w:val="odrka"/>
        <w:numPr>
          <w:ilvl w:val="0"/>
          <w:numId w:val="30"/>
        </w:numPr>
        <w:ind w:hanging="295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Časti stavby – </w:t>
      </w:r>
      <w:r w:rsidR="00AD6F40">
        <w:rPr>
          <w:rFonts w:ascii="Arial Narrow" w:hAnsi="Arial Narrow"/>
          <w:sz w:val="21"/>
          <w:szCs w:val="21"/>
        </w:rPr>
        <w:t>C</w:t>
      </w:r>
      <w:r w:rsidRPr="00537C87">
        <w:rPr>
          <w:rFonts w:ascii="Arial Narrow" w:hAnsi="Arial Narrow"/>
          <w:sz w:val="21"/>
          <w:szCs w:val="21"/>
        </w:rPr>
        <w:t>elkom</w:t>
      </w:r>
    </w:p>
    <w:p w14:paraId="0C6F1695" w14:textId="2120E9CF" w:rsidR="00B27297" w:rsidRDefault="00653A84" w:rsidP="00B27297">
      <w:pPr>
        <w:pStyle w:val="odrka"/>
        <w:numPr>
          <w:ilvl w:val="0"/>
          <w:numId w:val="30"/>
        </w:numPr>
        <w:ind w:hanging="295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Všeobecné položky </w:t>
      </w:r>
      <w:r w:rsidR="00F816F2" w:rsidRPr="00537C87">
        <w:rPr>
          <w:rFonts w:ascii="Arial Narrow" w:hAnsi="Arial Narrow"/>
          <w:sz w:val="21"/>
          <w:szCs w:val="21"/>
        </w:rPr>
        <w:t>–</w:t>
      </w:r>
      <w:r w:rsidRPr="00537C87">
        <w:rPr>
          <w:rFonts w:ascii="Arial Narrow" w:hAnsi="Arial Narrow"/>
          <w:sz w:val="21"/>
          <w:szCs w:val="21"/>
        </w:rPr>
        <w:t xml:space="preserve"> </w:t>
      </w:r>
      <w:r w:rsidR="00AD6F40">
        <w:rPr>
          <w:rFonts w:ascii="Arial Narrow" w:hAnsi="Arial Narrow"/>
          <w:sz w:val="21"/>
          <w:szCs w:val="21"/>
        </w:rPr>
        <w:t>C</w:t>
      </w:r>
      <w:r w:rsidRPr="00537C87">
        <w:rPr>
          <w:rFonts w:ascii="Arial Narrow" w:hAnsi="Arial Narrow"/>
          <w:sz w:val="21"/>
          <w:szCs w:val="21"/>
        </w:rPr>
        <w:t>elkom</w:t>
      </w:r>
    </w:p>
    <w:p w14:paraId="345AD1F0" w14:textId="6FAAF467" w:rsidR="00653A84" w:rsidRPr="00B27297" w:rsidRDefault="00653A84" w:rsidP="00B27297">
      <w:pPr>
        <w:pStyle w:val="odrka"/>
        <w:numPr>
          <w:ilvl w:val="0"/>
          <w:numId w:val="30"/>
        </w:numPr>
        <w:ind w:hanging="295"/>
        <w:rPr>
          <w:rFonts w:ascii="Arial Narrow" w:hAnsi="Arial Narrow"/>
          <w:sz w:val="21"/>
          <w:szCs w:val="21"/>
        </w:rPr>
      </w:pPr>
      <w:r w:rsidRPr="00B27297">
        <w:rPr>
          <w:rFonts w:ascii="Arial Narrow" w:hAnsi="Arial Narrow"/>
          <w:sz w:val="21"/>
          <w:szCs w:val="21"/>
        </w:rPr>
        <w:t>Všeobecné položky - Dokumentácia Zhotoviteľa</w:t>
      </w:r>
    </w:p>
    <w:p w14:paraId="6DAB69E7" w14:textId="7047769E" w:rsidR="005F05C0" w:rsidRPr="00537C87" w:rsidRDefault="005B1662" w:rsidP="005F05C0">
      <w:pPr>
        <w:pStyle w:val="odrka"/>
        <w:numPr>
          <w:ilvl w:val="0"/>
          <w:numId w:val="30"/>
        </w:numPr>
        <w:ind w:hanging="295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A</w:t>
      </w:r>
      <w:r w:rsidR="005F05C0" w:rsidRPr="00537C87">
        <w:rPr>
          <w:rFonts w:ascii="Arial Narrow" w:hAnsi="Arial Narrow"/>
          <w:sz w:val="21"/>
          <w:szCs w:val="21"/>
        </w:rPr>
        <w:t>rcheologický výskum</w:t>
      </w:r>
    </w:p>
    <w:p w14:paraId="1B34C692" w14:textId="77777777" w:rsidR="00653A84" w:rsidRPr="00537C87" w:rsidRDefault="00653A84" w:rsidP="006F1B50">
      <w:pPr>
        <w:ind w:left="142" w:hanging="142"/>
        <w:rPr>
          <w:rFonts w:ascii="Arial Narrow" w:hAnsi="Arial Narrow"/>
          <w:sz w:val="21"/>
          <w:szCs w:val="21"/>
        </w:rPr>
      </w:pPr>
    </w:p>
    <w:p w14:paraId="52B29579" w14:textId="0DADD6B8" w:rsidR="00653A84" w:rsidRPr="00537C87" w:rsidRDefault="42459302" w:rsidP="009554BA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1.</w:t>
      </w:r>
      <w:r w:rsidR="00222772" w:rsidRPr="00537C87">
        <w:rPr>
          <w:rFonts w:ascii="Arial Narrow" w:hAnsi="Arial Narrow"/>
          <w:sz w:val="21"/>
          <w:szCs w:val="21"/>
        </w:rPr>
        <w:t>2</w:t>
      </w:r>
      <w:r w:rsidR="0080217B" w:rsidRPr="00537C87">
        <w:rPr>
          <w:rFonts w:ascii="Arial Narrow" w:hAnsi="Arial Narrow"/>
          <w:sz w:val="21"/>
          <w:szCs w:val="21"/>
        </w:rPr>
        <w:tab/>
      </w:r>
      <w:r w:rsidR="00653A84" w:rsidRPr="00537C87">
        <w:rPr>
          <w:rFonts w:ascii="Arial Narrow" w:hAnsi="Arial Narrow"/>
          <w:sz w:val="21"/>
          <w:szCs w:val="21"/>
        </w:rPr>
        <w:t>Pri príprave ponuky a ocenení jednotlivých položiek v Navrhovanej zmluvnej cene (Akceptovanej</w:t>
      </w:r>
      <w:r w:rsidR="009554BA" w:rsidRPr="00537C87">
        <w:rPr>
          <w:rFonts w:ascii="Arial Narrow" w:hAnsi="Arial Narrow"/>
          <w:sz w:val="21"/>
          <w:szCs w:val="21"/>
        </w:rPr>
        <w:t xml:space="preserve"> </w:t>
      </w:r>
      <w:r w:rsidR="00653A84" w:rsidRPr="00537C87">
        <w:rPr>
          <w:rFonts w:ascii="Arial Narrow" w:hAnsi="Arial Narrow"/>
          <w:sz w:val="21"/>
          <w:szCs w:val="21"/>
        </w:rPr>
        <w:t>zmluvnej hodnote) Zhotoviteľ zohľadní:</w:t>
      </w:r>
    </w:p>
    <w:p w14:paraId="281D12E8" w14:textId="5E788AC9" w:rsidR="00653A84" w:rsidRPr="00537C87" w:rsidRDefault="00653A84" w:rsidP="006F1B50">
      <w:pPr>
        <w:pStyle w:val="odrka"/>
        <w:numPr>
          <w:ilvl w:val="0"/>
          <w:numId w:val="29"/>
        </w:numPr>
        <w:tabs>
          <w:tab w:val="clear" w:pos="426"/>
          <w:tab w:val="left" w:pos="851"/>
        </w:tabs>
        <w:ind w:left="851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Všetky odborne vyhotovené práce, Materiály, Zariadenie Zhotoviteľa, Vybavenie a Technologické zariadenia odôvodnene potrebné pre vyhotovenie Diela tak, ako je požadované Zmluvou bez ohľadu na skutočnosť, či tieto práce, Materiály, Zariadenie Zhotoviteľa, Vybavenie a Technologické zariadenia sú v položkách Cenovej časti výslovne uvedené alebo nie.</w:t>
      </w:r>
    </w:p>
    <w:p w14:paraId="7E6B20D9" w14:textId="45E828AF" w:rsidR="00653A84" w:rsidRPr="00537C87" w:rsidRDefault="00653A84" w:rsidP="006F1B50">
      <w:pPr>
        <w:pStyle w:val="odrka"/>
        <w:numPr>
          <w:ilvl w:val="0"/>
          <w:numId w:val="29"/>
        </w:numPr>
        <w:tabs>
          <w:tab w:val="clear" w:pos="426"/>
        </w:tabs>
        <w:ind w:left="851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Všetky úlohy, záväzky, zodpovednosti a povinnosti, ktoré požaduje Zmluva od Zhotoviteľa v súvislosti alebo vo vzťahu s touto Zmluvou.</w:t>
      </w:r>
    </w:p>
    <w:p w14:paraId="775CC2BF" w14:textId="77777777" w:rsidR="009B0248" w:rsidRPr="00537C87" w:rsidRDefault="009B0248" w:rsidP="006F1B50">
      <w:pPr>
        <w:ind w:left="142" w:hanging="142"/>
        <w:rPr>
          <w:rFonts w:ascii="Arial Narrow" w:hAnsi="Arial Narrow"/>
          <w:sz w:val="21"/>
          <w:szCs w:val="21"/>
        </w:rPr>
      </w:pPr>
    </w:p>
    <w:p w14:paraId="7E5827D0" w14:textId="1144D685" w:rsidR="00A56A16" w:rsidRPr="00537C87" w:rsidRDefault="7ECBDF4B" w:rsidP="009554BA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1.</w:t>
      </w:r>
      <w:r w:rsidR="00222772" w:rsidRPr="00537C87">
        <w:rPr>
          <w:rFonts w:ascii="Arial Narrow" w:hAnsi="Arial Narrow"/>
          <w:sz w:val="21"/>
          <w:szCs w:val="21"/>
        </w:rPr>
        <w:t>3</w:t>
      </w:r>
      <w:r w:rsidR="0080217B" w:rsidRPr="00537C87">
        <w:rPr>
          <w:rFonts w:ascii="Arial Narrow" w:hAnsi="Arial Narrow"/>
          <w:sz w:val="21"/>
          <w:szCs w:val="21"/>
        </w:rPr>
        <w:tab/>
      </w:r>
      <w:r w:rsidR="00653A84" w:rsidRPr="00537C87">
        <w:rPr>
          <w:rFonts w:ascii="Arial Narrow" w:hAnsi="Arial Narrow"/>
          <w:sz w:val="21"/>
          <w:szCs w:val="21"/>
        </w:rPr>
        <w:t>Ceny a sadzby uvedené v Zmluve sú v rámci Lehoty výstavby pevné. Úpravy v dôsledku zmien Nákladov podľa podčlánku 13.8 Obchodných podmienok (</w:t>
      </w:r>
      <w:r w:rsidR="005769E1" w:rsidRPr="00537C87">
        <w:rPr>
          <w:rFonts w:ascii="Arial Narrow" w:hAnsi="Arial Narrow"/>
          <w:sz w:val="21"/>
          <w:szCs w:val="21"/>
        </w:rPr>
        <w:t>Z</w:t>
      </w:r>
      <w:r w:rsidR="00653A84" w:rsidRPr="00537C87">
        <w:rPr>
          <w:rFonts w:ascii="Arial Narrow" w:hAnsi="Arial Narrow"/>
          <w:sz w:val="21"/>
          <w:szCs w:val="21"/>
        </w:rPr>
        <w:t>väzok 2) budú realizované pri fakturácii.</w:t>
      </w:r>
    </w:p>
    <w:p w14:paraId="03D020BD" w14:textId="6FFEDF26" w:rsidR="00B21CCC" w:rsidRPr="00E1605E" w:rsidRDefault="00DE0CC5" w:rsidP="0099547C">
      <w:pPr>
        <w:pStyle w:val="Nadpis1"/>
        <w:rPr>
          <w:rFonts w:ascii="Arial Narrow" w:hAnsi="Arial Narrow"/>
        </w:rPr>
      </w:pPr>
      <w:bookmarkStart w:id="10" w:name="_Toc98499345"/>
      <w:r w:rsidRPr="00E1605E">
        <w:rPr>
          <w:rFonts w:ascii="Arial Narrow" w:hAnsi="Arial Narrow"/>
        </w:rPr>
        <w:t>FORMULÁR PLATIEB</w:t>
      </w:r>
      <w:bookmarkEnd w:id="10"/>
    </w:p>
    <w:p w14:paraId="6284AD67" w14:textId="2EF3D396" w:rsidR="00B21CCC" w:rsidRPr="00537C87" w:rsidRDefault="69D0B13F" w:rsidP="009554BA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2.</w:t>
      </w:r>
      <w:r w:rsidR="00222772" w:rsidRPr="00537C87">
        <w:rPr>
          <w:rFonts w:ascii="Arial Narrow" w:hAnsi="Arial Narrow"/>
          <w:sz w:val="21"/>
          <w:szCs w:val="21"/>
        </w:rPr>
        <w:t>1</w:t>
      </w:r>
      <w:r w:rsidR="006F1B50" w:rsidRPr="00537C87">
        <w:rPr>
          <w:rFonts w:ascii="Arial Narrow" w:hAnsi="Arial Narrow"/>
          <w:sz w:val="21"/>
          <w:szCs w:val="21"/>
        </w:rPr>
        <w:t>.</w:t>
      </w:r>
      <w:r w:rsidR="00C4482B" w:rsidRPr="00537C87">
        <w:rPr>
          <w:rFonts w:ascii="Arial Narrow" w:hAnsi="Arial Narrow"/>
          <w:sz w:val="21"/>
          <w:szCs w:val="21"/>
        </w:rPr>
        <w:tab/>
      </w:r>
      <w:r w:rsidR="00B21CCC" w:rsidRPr="00537C87">
        <w:rPr>
          <w:rFonts w:ascii="Arial Narrow" w:hAnsi="Arial Narrow"/>
          <w:sz w:val="21"/>
          <w:szCs w:val="21"/>
        </w:rPr>
        <w:t xml:space="preserve">Pri oceňovaní Diela uchádzač musí zohľadniť túto Preambulu, Obchodné podmienky (Zväzok 2), Požiadavky Objednávateľa (Zväzok 3) a Dokumentáciu poskytnutú Objednávateľom (Zväzok 5). </w:t>
      </w:r>
    </w:p>
    <w:p w14:paraId="56F7CCFE" w14:textId="77777777" w:rsidR="00222772" w:rsidRPr="00537C87" w:rsidRDefault="00222772" w:rsidP="00222772">
      <w:pPr>
        <w:rPr>
          <w:rFonts w:ascii="Arial Narrow" w:hAnsi="Arial Narrow"/>
          <w:sz w:val="21"/>
          <w:szCs w:val="21"/>
        </w:rPr>
      </w:pPr>
    </w:p>
    <w:p w14:paraId="16FD31D8" w14:textId="5C003FC1" w:rsidR="00B21CCC" w:rsidRPr="00537C87" w:rsidRDefault="00222772" w:rsidP="009554BA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2</w:t>
      </w:r>
      <w:r w:rsidR="006F1B50" w:rsidRPr="00537C87">
        <w:rPr>
          <w:rFonts w:ascii="Arial Narrow" w:hAnsi="Arial Narrow"/>
          <w:sz w:val="21"/>
          <w:szCs w:val="21"/>
        </w:rPr>
        <w:t>.</w:t>
      </w:r>
      <w:r w:rsidR="0C299DB2" w:rsidRPr="00537C87">
        <w:rPr>
          <w:rFonts w:ascii="Arial Narrow" w:hAnsi="Arial Narrow"/>
          <w:sz w:val="21"/>
          <w:szCs w:val="21"/>
        </w:rPr>
        <w:t>2</w:t>
      </w:r>
      <w:r w:rsidR="00C4482B" w:rsidRPr="00537C87">
        <w:rPr>
          <w:rFonts w:ascii="Arial Narrow" w:hAnsi="Arial Narrow"/>
          <w:sz w:val="21"/>
          <w:szCs w:val="21"/>
        </w:rPr>
        <w:tab/>
      </w:r>
      <w:r w:rsidR="00B21CCC" w:rsidRPr="00537C87">
        <w:rPr>
          <w:rFonts w:ascii="Arial Narrow" w:hAnsi="Arial Narrow"/>
          <w:sz w:val="21"/>
          <w:szCs w:val="21"/>
        </w:rPr>
        <w:t xml:space="preserve">Všetky položky vo Formulári platieb budú ocenené v Eur na </w:t>
      </w:r>
      <w:r w:rsidR="00B21CCC" w:rsidRPr="00537C87">
        <w:rPr>
          <w:rFonts w:ascii="Arial Narrow" w:hAnsi="Arial Narrow"/>
          <w:b/>
          <w:sz w:val="21"/>
          <w:szCs w:val="21"/>
        </w:rPr>
        <w:t>2 desatinné miesta</w:t>
      </w:r>
      <w:r w:rsidR="00B21CCC" w:rsidRPr="00537C87">
        <w:rPr>
          <w:rFonts w:ascii="Arial Narrow" w:hAnsi="Arial Narrow"/>
          <w:sz w:val="21"/>
          <w:szCs w:val="21"/>
        </w:rPr>
        <w:t xml:space="preserve"> (funkcia „presnosť podľa zobrazenia“ zapnutá).</w:t>
      </w:r>
    </w:p>
    <w:p w14:paraId="00237BEE" w14:textId="77777777" w:rsidR="00222772" w:rsidRPr="00537C87" w:rsidRDefault="00222772" w:rsidP="00222772">
      <w:pPr>
        <w:rPr>
          <w:rFonts w:ascii="Arial Narrow" w:hAnsi="Arial Narrow"/>
          <w:sz w:val="21"/>
          <w:szCs w:val="21"/>
        </w:rPr>
      </w:pPr>
    </w:p>
    <w:p w14:paraId="0A6DF4C1" w14:textId="37E78A4A" w:rsidR="00B21CCC" w:rsidRPr="00537C87" w:rsidRDefault="43FAFE61" w:rsidP="009554BA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2.</w:t>
      </w:r>
      <w:r w:rsidR="00222772" w:rsidRPr="00537C87">
        <w:rPr>
          <w:rFonts w:ascii="Arial Narrow" w:hAnsi="Arial Narrow"/>
          <w:sz w:val="21"/>
          <w:szCs w:val="21"/>
        </w:rPr>
        <w:t>3</w:t>
      </w:r>
      <w:r w:rsidR="00C17488" w:rsidRPr="00537C87">
        <w:rPr>
          <w:rFonts w:ascii="Arial Narrow" w:hAnsi="Arial Narrow"/>
          <w:sz w:val="21"/>
          <w:szCs w:val="21"/>
        </w:rPr>
        <w:t xml:space="preserve"> </w:t>
      </w:r>
      <w:r w:rsidR="00C4482B" w:rsidRPr="00537C87">
        <w:rPr>
          <w:rFonts w:ascii="Arial Narrow" w:hAnsi="Arial Narrow"/>
          <w:sz w:val="21"/>
          <w:szCs w:val="21"/>
        </w:rPr>
        <w:tab/>
      </w:r>
      <w:r w:rsidR="00B21CCC" w:rsidRPr="00537C87">
        <w:rPr>
          <w:rFonts w:ascii="Arial Narrow" w:hAnsi="Arial Narrow"/>
          <w:sz w:val="21"/>
          <w:szCs w:val="21"/>
        </w:rPr>
        <w:t xml:space="preserve">Formulár platieb nie je dovolené upravovať ani iným spôsobom pozmeňovať znenie alebo poradie položiek, napr. vložením dodatočnej položky. Uchádzač zadáva cenu a sadzby len do </w:t>
      </w:r>
      <w:proofErr w:type="spellStart"/>
      <w:r w:rsidR="00B21CCC" w:rsidRPr="00537C87">
        <w:rPr>
          <w:rFonts w:ascii="Arial Narrow" w:hAnsi="Arial Narrow"/>
          <w:sz w:val="21"/>
          <w:szCs w:val="21"/>
        </w:rPr>
        <w:t>vyžltených</w:t>
      </w:r>
      <w:proofErr w:type="spellEnd"/>
      <w:r w:rsidR="00B21CCC" w:rsidRPr="00537C87">
        <w:rPr>
          <w:rFonts w:ascii="Arial Narrow" w:hAnsi="Arial Narrow"/>
          <w:sz w:val="21"/>
          <w:szCs w:val="21"/>
        </w:rPr>
        <w:t xml:space="preserve"> buniek, do ostatných buniek nesmie zasahovať. Zásah do týchto buniek môže mať za následok vylúčenie zo súťaže. Formulár platieb je spracovaný vo formáte *.</w:t>
      </w:r>
      <w:proofErr w:type="spellStart"/>
      <w:r w:rsidR="00B21CCC" w:rsidRPr="00537C87">
        <w:rPr>
          <w:rFonts w:ascii="Arial Narrow" w:hAnsi="Arial Narrow"/>
          <w:sz w:val="21"/>
          <w:szCs w:val="21"/>
        </w:rPr>
        <w:t>xls</w:t>
      </w:r>
      <w:proofErr w:type="spellEnd"/>
      <w:r w:rsidR="00B21CCC" w:rsidRPr="00537C87">
        <w:rPr>
          <w:rFonts w:ascii="Arial Narrow" w:hAnsi="Arial Narrow"/>
          <w:sz w:val="21"/>
          <w:szCs w:val="21"/>
        </w:rPr>
        <w:t>, alebo *.</w:t>
      </w:r>
      <w:proofErr w:type="spellStart"/>
      <w:r w:rsidR="00B21CCC" w:rsidRPr="00537C87">
        <w:rPr>
          <w:rFonts w:ascii="Arial Narrow" w:hAnsi="Arial Narrow"/>
          <w:sz w:val="21"/>
          <w:szCs w:val="21"/>
        </w:rPr>
        <w:t>xlsx</w:t>
      </w:r>
      <w:proofErr w:type="spellEnd"/>
      <w:r w:rsidR="00B21CCC" w:rsidRPr="00537C87">
        <w:rPr>
          <w:rFonts w:ascii="Arial Narrow" w:hAnsi="Arial Narrow"/>
          <w:sz w:val="21"/>
          <w:szCs w:val="21"/>
        </w:rPr>
        <w:t>, kde jednotlivé hárky sú navzájom poprepájané a Navrhovanú zmluvnú cenu vypočíta program sám.</w:t>
      </w:r>
    </w:p>
    <w:p w14:paraId="629B46EB" w14:textId="77777777" w:rsidR="00C4482B" w:rsidRPr="00537C87" w:rsidRDefault="00C4482B" w:rsidP="00222772">
      <w:pPr>
        <w:rPr>
          <w:rFonts w:ascii="Arial Narrow" w:hAnsi="Arial Narrow"/>
          <w:sz w:val="21"/>
          <w:szCs w:val="21"/>
        </w:rPr>
      </w:pPr>
    </w:p>
    <w:p w14:paraId="375335F4" w14:textId="05D7ED5E" w:rsidR="00B21CCC" w:rsidRPr="00537C87" w:rsidRDefault="403C72A8" w:rsidP="009554BA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2.</w:t>
      </w:r>
      <w:r w:rsidR="00C17488" w:rsidRPr="00537C87">
        <w:rPr>
          <w:rFonts w:ascii="Arial Narrow" w:hAnsi="Arial Narrow"/>
          <w:sz w:val="21"/>
          <w:szCs w:val="21"/>
        </w:rPr>
        <w:t>4</w:t>
      </w:r>
      <w:r w:rsidRPr="00537C87">
        <w:rPr>
          <w:sz w:val="21"/>
          <w:szCs w:val="21"/>
        </w:rPr>
        <w:tab/>
      </w:r>
      <w:r w:rsidR="00B21CCC" w:rsidRPr="00537C87">
        <w:rPr>
          <w:rFonts w:ascii="Arial Narrow" w:hAnsi="Arial Narrow"/>
          <w:sz w:val="21"/>
          <w:szCs w:val="21"/>
        </w:rPr>
        <w:t>Všetky ceny a sadzby musia obsahovať režijné náklady a podobné poplatky, ktoré budú rovnomerne rozložené v ponuke.</w:t>
      </w:r>
    </w:p>
    <w:p w14:paraId="46ED68EA" w14:textId="77777777" w:rsidR="00222772" w:rsidRPr="00537C87" w:rsidRDefault="00222772" w:rsidP="00222772">
      <w:pPr>
        <w:rPr>
          <w:rFonts w:ascii="Arial Narrow" w:hAnsi="Arial Narrow"/>
          <w:sz w:val="21"/>
          <w:szCs w:val="21"/>
        </w:rPr>
      </w:pPr>
    </w:p>
    <w:p w14:paraId="0E49A111" w14:textId="4B940A31" w:rsidR="00B21CCC" w:rsidRPr="00537C87" w:rsidRDefault="3E101BCB" w:rsidP="009554BA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2.</w:t>
      </w:r>
      <w:r w:rsidR="00222772" w:rsidRPr="00537C87">
        <w:rPr>
          <w:rFonts w:ascii="Arial Narrow" w:hAnsi="Arial Narrow"/>
          <w:sz w:val="21"/>
          <w:szCs w:val="21"/>
        </w:rPr>
        <w:t>5</w:t>
      </w:r>
      <w:r w:rsidR="00C17488" w:rsidRPr="00537C87">
        <w:rPr>
          <w:rFonts w:ascii="Arial Narrow" w:hAnsi="Arial Narrow"/>
          <w:sz w:val="21"/>
          <w:szCs w:val="21"/>
        </w:rPr>
        <w:t xml:space="preserve"> </w:t>
      </w:r>
      <w:r w:rsidR="00C4482B" w:rsidRPr="00537C87">
        <w:rPr>
          <w:rFonts w:ascii="Arial Narrow" w:hAnsi="Arial Narrow"/>
          <w:sz w:val="21"/>
          <w:szCs w:val="21"/>
        </w:rPr>
        <w:tab/>
      </w:r>
      <w:r w:rsidR="00B21CCC" w:rsidRPr="00537C87">
        <w:rPr>
          <w:rFonts w:ascii="Arial Narrow" w:hAnsi="Arial Narrow"/>
          <w:sz w:val="21"/>
          <w:szCs w:val="21"/>
        </w:rPr>
        <w:t xml:space="preserve">Bez ohľadu na akékoľvek obmedzenia, ktoré môžu byť vyvodzované z textu popisu položiek Formulára platieb alebo textu tejto Preambuly, ceny a sadzby, ktoré uchádzač použije, sú pre </w:t>
      </w:r>
      <w:r w:rsidR="00B21CCC" w:rsidRPr="00537C87">
        <w:rPr>
          <w:rFonts w:ascii="Arial Narrow" w:hAnsi="Arial Narrow"/>
          <w:b/>
          <w:bCs/>
          <w:sz w:val="21"/>
          <w:szCs w:val="21"/>
        </w:rPr>
        <w:t xml:space="preserve">práce kompletne dokončené v súlade so Zmluvou v každom ohľade. Ceny a sadzby musia preto zahrňovať všetky priame a nepriame náklady a náklady na riziká vyplývajúce zo Zmluvy, v takej výške ako sú potrebné pre projektové práce, inžiniersku činnosť, pre výstavbu a dokončenie Diela v súlade so Zmluvou. </w:t>
      </w:r>
    </w:p>
    <w:p w14:paraId="71EF15B1" w14:textId="77777777" w:rsidR="00222772" w:rsidRPr="00537C87" w:rsidRDefault="00222772" w:rsidP="00222772">
      <w:pPr>
        <w:rPr>
          <w:rFonts w:ascii="Arial Narrow" w:hAnsi="Arial Narrow"/>
          <w:sz w:val="21"/>
          <w:szCs w:val="21"/>
        </w:rPr>
      </w:pPr>
    </w:p>
    <w:p w14:paraId="171AB17B" w14:textId="153B5E61" w:rsidR="00A56A16" w:rsidRDefault="778532FF" w:rsidP="009554BA">
      <w:pPr>
        <w:ind w:left="567" w:hanging="567"/>
        <w:rPr>
          <w:rFonts w:ascii="Arial Narrow" w:hAnsi="Arial Narrow"/>
          <w:b/>
          <w:bCs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2.</w:t>
      </w:r>
      <w:r w:rsidR="00222772" w:rsidRPr="00537C87">
        <w:rPr>
          <w:rFonts w:ascii="Arial Narrow" w:hAnsi="Arial Narrow"/>
          <w:sz w:val="21"/>
          <w:szCs w:val="21"/>
        </w:rPr>
        <w:t>6</w:t>
      </w:r>
      <w:r w:rsidR="00C4482B" w:rsidRPr="00537C87">
        <w:rPr>
          <w:rFonts w:ascii="Arial Narrow" w:hAnsi="Arial Narrow"/>
          <w:sz w:val="21"/>
          <w:szCs w:val="21"/>
        </w:rPr>
        <w:tab/>
      </w:r>
      <w:r w:rsidR="00B21CCC" w:rsidRPr="00537C87">
        <w:rPr>
          <w:rFonts w:ascii="Arial Narrow" w:hAnsi="Arial Narrow"/>
          <w:b/>
          <w:bCs/>
          <w:sz w:val="21"/>
          <w:szCs w:val="21"/>
        </w:rPr>
        <w:t>Uchádzač je povinný oceniť všetky položky, ktoré sú uvedené vo Formulári platieb označené na ocenenie v primeranej cene. Žiadna práca týkajúca sa časti stavby z formuláru platieb nemôže byť zahrnutá (rozplynutá) v cenách iných objektov.</w:t>
      </w:r>
    </w:p>
    <w:p w14:paraId="28EFD1B6" w14:textId="77777777" w:rsidR="00DE0CC5" w:rsidRDefault="00DE0CC5" w:rsidP="009554BA">
      <w:pPr>
        <w:ind w:left="567" w:hanging="567"/>
        <w:rPr>
          <w:rFonts w:ascii="Arial Narrow" w:hAnsi="Arial Narrow"/>
          <w:sz w:val="21"/>
          <w:szCs w:val="21"/>
        </w:rPr>
      </w:pPr>
    </w:p>
    <w:p w14:paraId="0C05CF35" w14:textId="77777777" w:rsidR="00DE0CC5" w:rsidRPr="00537C87" w:rsidRDefault="00DE0CC5" w:rsidP="009554BA">
      <w:pPr>
        <w:ind w:left="567" w:hanging="567"/>
        <w:rPr>
          <w:rFonts w:ascii="Arial Narrow" w:hAnsi="Arial Narrow"/>
          <w:sz w:val="21"/>
          <w:szCs w:val="21"/>
        </w:rPr>
      </w:pPr>
    </w:p>
    <w:p w14:paraId="74D307E4" w14:textId="17D2AB62" w:rsidR="0080217B" w:rsidRPr="00E1605E" w:rsidRDefault="00DE0CC5" w:rsidP="004E707E">
      <w:pPr>
        <w:pStyle w:val="Nadpis1"/>
        <w:spacing w:before="240" w:after="240"/>
        <w:rPr>
          <w:rFonts w:ascii="Arial Narrow" w:hAnsi="Arial Narrow"/>
        </w:rPr>
      </w:pPr>
      <w:bookmarkStart w:id="11" w:name="_Toc98499346"/>
      <w:r w:rsidRPr="00E1605E">
        <w:rPr>
          <w:rFonts w:ascii="Arial Narrow" w:hAnsi="Arial Narrow"/>
        </w:rPr>
        <w:lastRenderedPageBreak/>
        <w:t>PLATBY</w:t>
      </w:r>
      <w:bookmarkEnd w:id="11"/>
    </w:p>
    <w:p w14:paraId="5EE2BE59" w14:textId="072F1816" w:rsidR="0080217B" w:rsidRPr="00537C87" w:rsidRDefault="347CFE11" w:rsidP="00F57F7A">
      <w:pPr>
        <w:tabs>
          <w:tab w:val="left" w:pos="567"/>
        </w:tabs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3.1 </w:t>
      </w:r>
      <w:r w:rsidR="00F57F7A" w:rsidRPr="00537C87">
        <w:rPr>
          <w:rFonts w:ascii="Arial Narrow" w:hAnsi="Arial Narrow"/>
          <w:sz w:val="21"/>
          <w:szCs w:val="21"/>
        </w:rPr>
        <w:tab/>
      </w:r>
      <w:r w:rsidR="0080217B" w:rsidRPr="00537C87">
        <w:rPr>
          <w:rFonts w:ascii="Arial Narrow" w:hAnsi="Arial Narrow"/>
          <w:sz w:val="21"/>
          <w:szCs w:val="21"/>
        </w:rPr>
        <w:t xml:space="preserve">Pre platobné účely bude slúžiť Formulár platieb. </w:t>
      </w:r>
    </w:p>
    <w:p w14:paraId="7F2AD748" w14:textId="77777777" w:rsidR="00C4482B" w:rsidRPr="00537C87" w:rsidRDefault="00C4482B" w:rsidP="00F57F7A">
      <w:pPr>
        <w:tabs>
          <w:tab w:val="left" w:pos="567"/>
        </w:tabs>
        <w:rPr>
          <w:rFonts w:ascii="Arial Narrow" w:hAnsi="Arial Narrow"/>
          <w:sz w:val="21"/>
          <w:szCs w:val="21"/>
        </w:rPr>
      </w:pPr>
    </w:p>
    <w:p w14:paraId="3BAD3460" w14:textId="37C65C76" w:rsidR="0080217B" w:rsidRPr="00537C87" w:rsidRDefault="50150CFB" w:rsidP="00F57F7A">
      <w:pPr>
        <w:tabs>
          <w:tab w:val="left" w:pos="567"/>
        </w:tabs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3.2  </w:t>
      </w:r>
      <w:r w:rsidR="00F57F7A" w:rsidRPr="00537C87">
        <w:rPr>
          <w:rFonts w:ascii="Arial Narrow" w:hAnsi="Arial Narrow"/>
          <w:sz w:val="21"/>
          <w:szCs w:val="21"/>
        </w:rPr>
        <w:tab/>
      </w:r>
      <w:r w:rsidR="0080217B" w:rsidRPr="00537C87">
        <w:rPr>
          <w:rFonts w:ascii="Arial Narrow" w:hAnsi="Arial Narrow"/>
          <w:sz w:val="21"/>
          <w:szCs w:val="21"/>
        </w:rPr>
        <w:t>Stavebné práce</w:t>
      </w:r>
    </w:p>
    <w:p w14:paraId="7EBF0AC2" w14:textId="3F0CEF8A" w:rsidR="0080217B" w:rsidRPr="00537C87" w:rsidRDefault="5D86722F" w:rsidP="00F57F7A">
      <w:pPr>
        <w:pStyle w:val="odrka"/>
        <w:tabs>
          <w:tab w:val="clear" w:pos="426"/>
          <w:tab w:val="left" w:pos="851"/>
        </w:tabs>
        <w:ind w:left="851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3.2.1 </w:t>
      </w:r>
      <w:r w:rsidR="0080217B" w:rsidRPr="00537C87">
        <w:rPr>
          <w:rFonts w:ascii="Arial Narrow" w:hAnsi="Arial Narrow"/>
          <w:sz w:val="21"/>
          <w:szCs w:val="21"/>
        </w:rPr>
        <w:t xml:space="preserve">Pre výpočet priebežných platieb stavebných prác budú použité ceny a sadzby uvedené v hárku „Časti stavby - celkom“ Formulára platieb. O výške čiastky splatnej Zhotoviteľovi za každú položku rozhodne Stavebný dozor v súlade s článkom 14 Zmluvná cena a platby Zmluvných podmienok na základe skutočného postupu pri realizácii Diela. </w:t>
      </w:r>
    </w:p>
    <w:p w14:paraId="39FE25AB" w14:textId="51CB497B" w:rsidR="0080217B" w:rsidRPr="00537C87" w:rsidRDefault="0080217B" w:rsidP="00F57F7A">
      <w:pPr>
        <w:pStyle w:val="Nadpis2"/>
        <w:numPr>
          <w:ilvl w:val="1"/>
          <w:numId w:val="32"/>
        </w:numPr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Všeobecné položky</w:t>
      </w:r>
    </w:p>
    <w:p w14:paraId="65F7EBA3" w14:textId="0B83E57B" w:rsidR="0080217B" w:rsidRPr="00537C87" w:rsidRDefault="0080217B" w:rsidP="00314FD9">
      <w:pPr>
        <w:pStyle w:val="Nadpis3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Pre výpočet priebežných platieb všeobecných položiek budú použité ceny a sadzby uvedené v hárkoch „Všeobecné položky – celkom“ a „Všeobecné položky – Dokumentácia Zhotoviteľa“ Formulára platieb. O výške čiastky splatnej Zhotoviteľovi za každú položku rozhodne Stavebný dozor v súlade s článkom 14 Zmluvná cena a platby Zmluvných podmienok na základe nižšie uvedených zásad. Pri všetkých všeobecných položkách Zhotoviteľ bude mať nárok na platbu odsúhlasenú stavebnotechnickým dozorom maximálne do výšky uvedenej v ponuke:</w:t>
      </w:r>
    </w:p>
    <w:p w14:paraId="6D69D755" w14:textId="54632A43" w:rsidR="0080217B" w:rsidRPr="00537C87" w:rsidRDefault="0080217B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Poistenie Diela:</w:t>
      </w:r>
      <w:r w:rsidRPr="00537C87">
        <w:rPr>
          <w:rFonts w:ascii="Arial Narrow" w:hAnsi="Arial Narrow"/>
          <w:sz w:val="21"/>
          <w:szCs w:val="21"/>
        </w:rPr>
        <w:t xml:space="preserve"> Zhotoviteľ bude mať nárok iba na skutočne preukázané náklady za poistenie Diela v súlade so Zmluvou, maximálne do výšky uvedenej v Ponuke ( v zmysle poistnej zmluvy). V prípade vzniku poistnej udalosti nebude Zhotoviteľovi preplatená jeho spoluúčasť.</w:t>
      </w:r>
    </w:p>
    <w:p w14:paraId="4E1B5EE1" w14:textId="257944DF" w:rsidR="00E0051A" w:rsidRPr="00537C87" w:rsidRDefault="00E0051A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Informačné a pamätné tabule:</w:t>
      </w:r>
      <w:r w:rsidRPr="00537C87">
        <w:rPr>
          <w:rFonts w:ascii="Arial Narrow" w:hAnsi="Arial Narrow"/>
          <w:sz w:val="21"/>
          <w:szCs w:val="21"/>
        </w:rPr>
        <w:t xml:space="preserve"> po zhotovení tabúľ a ich dodaní.</w:t>
      </w:r>
    </w:p>
    <w:p w14:paraId="7A090BA6" w14:textId="0ABB45AF" w:rsidR="00E0051A" w:rsidRPr="00537C87" w:rsidRDefault="00E0051A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Archeologický výskum:</w:t>
      </w:r>
      <w:r w:rsidRPr="00537C87">
        <w:rPr>
          <w:rFonts w:ascii="Arial Narrow" w:hAnsi="Arial Narrow"/>
          <w:sz w:val="21"/>
          <w:szCs w:val="21"/>
        </w:rPr>
        <w:t xml:space="preserve"> všeobecná položka zahŕňa realizáciu záchranného archeologického výskumu v rozsahu stanovenom  podľa návrhu Archeologického </w:t>
      </w:r>
      <w:proofErr w:type="spellStart"/>
      <w:r w:rsidRPr="00537C87">
        <w:rPr>
          <w:rFonts w:ascii="Arial Narrow" w:hAnsi="Arial Narrow"/>
          <w:sz w:val="21"/>
          <w:szCs w:val="21"/>
        </w:rPr>
        <w:t>prieskumomu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. Uchádzači v ponuke uvažujú s rovnakou dobou podľa archeologického prieskumu 1500 hodín. Platby budú podľa skutočne preukázaných nákladov v uvedenom rozsahu 1500 hodín. Strojné nasadenie sa bude v prípade potreby fakturovať podľa  súpisu prác podľa skutočnej doby nasadenia strojov. Uvedená položka nezahŕňa odstránenie ornice a výkopové práce ocenené </w:t>
      </w:r>
      <w:proofErr w:type="spellStart"/>
      <w:r w:rsidRPr="00537C87">
        <w:rPr>
          <w:rFonts w:ascii="Arial Narrow" w:hAnsi="Arial Narrow"/>
          <w:sz w:val="21"/>
          <w:szCs w:val="21"/>
        </w:rPr>
        <w:t>vzemných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</w:t>
      </w:r>
      <w:proofErr w:type="spellStart"/>
      <w:r w:rsidRPr="00537C87">
        <w:rPr>
          <w:rFonts w:ascii="Arial Narrow" w:hAnsi="Arial Narrow"/>
          <w:sz w:val="21"/>
          <w:szCs w:val="21"/>
        </w:rPr>
        <w:t>prácach.Vzhľadom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na predpokladaný archeologický výskum sú k dispozícii tri hodinové zúčtovacie sadzby odborníkov, jedna položka </w:t>
      </w:r>
      <w:proofErr w:type="spellStart"/>
      <w:r w:rsidRPr="00537C87">
        <w:rPr>
          <w:rFonts w:ascii="Arial Narrow" w:hAnsi="Arial Narrow"/>
          <w:sz w:val="21"/>
          <w:szCs w:val="21"/>
        </w:rPr>
        <w:t>strojnohodín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s jednou sadzbou nasadenia strojného zariadenia a jedna </w:t>
      </w:r>
      <w:proofErr w:type="spellStart"/>
      <w:r w:rsidRPr="00537C87">
        <w:rPr>
          <w:rFonts w:ascii="Arial Narrow" w:hAnsi="Arial Narrow"/>
          <w:sz w:val="21"/>
          <w:szCs w:val="21"/>
        </w:rPr>
        <w:t>položkapre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geofyzikálny prieskum. V hodinovej zúčtovacej sadzbe odborníka je potrebné zahrnúť aj polohopisné a výškopisné zameranie preskúmaných archeologických objektov a nálezových situácií spolu so spracovaním výsledkov výskumu a vyhotovenie výskumnej dokumentácie. Súčasťou hodinovej sadzby odborníka musia byť aj laboratórne práce, ktoré budú realizované na výskumnom pracovisku mimo staveniska. V uvedenej sadzbe si uchádzač ocení aj odhadovaný možný geofyzikálny prieskum počas archeologického výskumu. Platby podľa skutočne odpracovaných a zaznamenaných hodín.</w:t>
      </w:r>
    </w:p>
    <w:p w14:paraId="10C5B37F" w14:textId="0570B80C" w:rsidR="0003587B" w:rsidRPr="00537C87" w:rsidRDefault="0003587B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Pyrotechnický prieskum:</w:t>
      </w:r>
      <w:r w:rsidRPr="00537C87">
        <w:rPr>
          <w:rFonts w:ascii="Arial Narrow" w:hAnsi="Arial Narrow"/>
          <w:sz w:val="21"/>
          <w:szCs w:val="21"/>
        </w:rPr>
        <w:t xml:space="preserve"> </w:t>
      </w:r>
      <w:r w:rsidR="00C34B50" w:rsidRPr="00537C87">
        <w:rPr>
          <w:rFonts w:ascii="Arial Narrow" w:hAnsi="Arial Narrow"/>
          <w:sz w:val="21"/>
          <w:szCs w:val="21"/>
        </w:rPr>
        <w:t xml:space="preserve">všeobecná položka zahŕňa realizáciu pyrotechnického prieskumu v rozsahu stanovenom  podľa návrhu Pyrotechnického </w:t>
      </w:r>
      <w:proofErr w:type="spellStart"/>
      <w:r w:rsidR="00C34B50" w:rsidRPr="00537C87">
        <w:rPr>
          <w:rFonts w:ascii="Arial Narrow" w:hAnsi="Arial Narrow"/>
          <w:sz w:val="21"/>
          <w:szCs w:val="21"/>
        </w:rPr>
        <w:t>prieskumomu</w:t>
      </w:r>
      <w:proofErr w:type="spellEnd"/>
      <w:r w:rsidR="00C34B50" w:rsidRPr="00537C87">
        <w:rPr>
          <w:rFonts w:ascii="Arial Narrow" w:hAnsi="Arial Narrow"/>
          <w:sz w:val="21"/>
          <w:szCs w:val="21"/>
        </w:rPr>
        <w:t>. Uchádzači v ponuke uvažujú s rovnakou dobou 500 hodín. Platby budú podľa skutočne preukázaných nákladov v uvedenom rozsahu 500 hodín.</w:t>
      </w:r>
    </w:p>
    <w:p w14:paraId="1387DAAB" w14:textId="50515FC7" w:rsidR="00E0051A" w:rsidRPr="00537C87" w:rsidRDefault="00E0051A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Dokumentácia skutočného stavu (</w:t>
      </w:r>
      <w:proofErr w:type="spellStart"/>
      <w:r w:rsidRPr="00537C87">
        <w:rPr>
          <w:rFonts w:ascii="Arial Narrow" w:hAnsi="Arial Narrow"/>
          <w:b/>
          <w:bCs/>
          <w:sz w:val="21"/>
          <w:szCs w:val="21"/>
          <w:u w:val="single"/>
        </w:rPr>
        <w:t>pasport</w:t>
      </w:r>
      <w:proofErr w:type="spellEnd"/>
      <w:r w:rsidRPr="00537C87">
        <w:rPr>
          <w:rFonts w:ascii="Arial Narrow" w:hAnsi="Arial Narrow"/>
          <w:b/>
          <w:bCs/>
          <w:sz w:val="21"/>
          <w:szCs w:val="21"/>
          <w:u w:val="single"/>
        </w:rPr>
        <w:t>):</w:t>
      </w:r>
      <w:r w:rsidRPr="00537C87">
        <w:rPr>
          <w:rFonts w:ascii="Arial Narrow" w:hAnsi="Arial Narrow"/>
          <w:sz w:val="21"/>
          <w:szCs w:val="21"/>
        </w:rPr>
        <w:t xml:space="preserve"> Zväzok 3, časť 1, čl. 2.3.4: po dodaní </w:t>
      </w:r>
      <w:proofErr w:type="spellStart"/>
      <w:r w:rsidRPr="00537C87">
        <w:rPr>
          <w:rFonts w:ascii="Arial Narrow" w:hAnsi="Arial Narrow"/>
          <w:sz w:val="21"/>
          <w:szCs w:val="21"/>
        </w:rPr>
        <w:t>pasportu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už zrealizovaných objektov stavby MET-RR.</w:t>
      </w:r>
    </w:p>
    <w:p w14:paraId="279854A0" w14:textId="5CD430B4" w:rsidR="00E0051A" w:rsidRPr="00537C87" w:rsidRDefault="00E0051A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Dokumentácia Zhotoviteľa:</w:t>
      </w:r>
      <w:r w:rsidRPr="00537C87">
        <w:rPr>
          <w:rFonts w:ascii="Arial Narrow" w:hAnsi="Arial Narrow"/>
          <w:sz w:val="21"/>
          <w:szCs w:val="21"/>
        </w:rPr>
        <w:t xml:space="preserve"> platby po odsúhlasení čistopisu Stavebnotechnickým dozorom podľa preukázaných nákladov.  </w:t>
      </w:r>
    </w:p>
    <w:p w14:paraId="692AA9D1" w14:textId="535D5A4F" w:rsidR="00295E65" w:rsidRPr="00537C87" w:rsidRDefault="00295E65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Požiadavky Objednávateľa – ostatné požiadavky:</w:t>
      </w:r>
      <w:r w:rsidRPr="00537C87">
        <w:rPr>
          <w:rFonts w:ascii="Arial Narrow" w:hAnsi="Arial Narrow"/>
          <w:sz w:val="21"/>
          <w:szCs w:val="21"/>
        </w:rPr>
        <w:t xml:space="preserve"> aktualizácia DP (DRS), časť C.2 Dopravné značenie celej stavby.</w:t>
      </w:r>
    </w:p>
    <w:p w14:paraId="044086AA" w14:textId="4D6CFD9A" w:rsidR="00052760" w:rsidRPr="00537C87" w:rsidRDefault="00052760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Zabezpečenie informovanosti a </w:t>
      </w:r>
      <w:proofErr w:type="spellStart"/>
      <w:r w:rsidRPr="00537C87">
        <w:rPr>
          <w:rFonts w:ascii="Arial Narrow" w:hAnsi="Arial Narrow"/>
          <w:b/>
          <w:bCs/>
          <w:sz w:val="21"/>
          <w:szCs w:val="21"/>
          <w:u w:val="single"/>
        </w:rPr>
        <w:t>kumunikácie</w:t>
      </w:r>
      <w:proofErr w:type="spellEnd"/>
      <w:r w:rsidRPr="00537C87">
        <w:rPr>
          <w:rFonts w:ascii="Arial Narrow" w:hAnsi="Arial Narrow"/>
          <w:b/>
          <w:bCs/>
          <w:sz w:val="21"/>
          <w:szCs w:val="21"/>
          <w:u w:val="single"/>
        </w:rPr>
        <w:t xml:space="preserve"> s verejnosťou:</w:t>
      </w:r>
      <w:r w:rsidRPr="00537C87">
        <w:rPr>
          <w:rFonts w:ascii="Arial Narrow" w:hAnsi="Arial Narrow"/>
          <w:sz w:val="21"/>
          <w:szCs w:val="21"/>
        </w:rPr>
        <w:t xml:space="preserve"> podľa článku </w:t>
      </w:r>
      <w:r w:rsidR="00B24924" w:rsidRPr="00537C87">
        <w:rPr>
          <w:rFonts w:ascii="Arial Narrow" w:hAnsi="Arial Narrow"/>
          <w:sz w:val="21"/>
          <w:szCs w:val="21"/>
        </w:rPr>
        <w:t xml:space="preserve">6 </w:t>
      </w:r>
      <w:r w:rsidRPr="00537C87">
        <w:rPr>
          <w:rFonts w:ascii="Arial Narrow" w:hAnsi="Arial Narrow"/>
          <w:sz w:val="21"/>
          <w:szCs w:val="21"/>
        </w:rPr>
        <w:t>VPO.</w:t>
      </w:r>
    </w:p>
    <w:p w14:paraId="02E33174" w14:textId="4F0422BC" w:rsidR="00052760" w:rsidRPr="00537C87" w:rsidRDefault="00052760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proofErr w:type="spellStart"/>
      <w:r w:rsidRPr="00537C87">
        <w:rPr>
          <w:rFonts w:ascii="Arial Narrow" w:hAnsi="Arial Narrow"/>
          <w:b/>
          <w:bCs/>
          <w:sz w:val="21"/>
          <w:szCs w:val="21"/>
          <w:u w:val="single"/>
        </w:rPr>
        <w:t>Výzisk</w:t>
      </w:r>
      <w:proofErr w:type="spellEnd"/>
      <w:r w:rsidRPr="00537C87">
        <w:rPr>
          <w:rFonts w:ascii="Arial Narrow" w:hAnsi="Arial Narrow"/>
          <w:b/>
          <w:bCs/>
          <w:sz w:val="21"/>
          <w:szCs w:val="21"/>
          <w:u w:val="single"/>
        </w:rPr>
        <w:t xml:space="preserve"> materiálov a zariadení, manipulácia, odvoz:</w:t>
      </w:r>
      <w:r w:rsidRPr="00537C87">
        <w:rPr>
          <w:rFonts w:ascii="Arial Narrow" w:hAnsi="Arial Narrow"/>
          <w:sz w:val="21"/>
          <w:szCs w:val="21"/>
        </w:rPr>
        <w:t xml:space="preserve"> podľa článku </w:t>
      </w:r>
      <w:r w:rsidR="00B24924" w:rsidRPr="00537C87">
        <w:rPr>
          <w:rFonts w:ascii="Arial Narrow" w:hAnsi="Arial Narrow"/>
          <w:sz w:val="21"/>
          <w:szCs w:val="21"/>
        </w:rPr>
        <w:t>3</w:t>
      </w:r>
      <w:r w:rsidRPr="00537C87">
        <w:rPr>
          <w:rFonts w:ascii="Arial Narrow" w:hAnsi="Arial Narrow"/>
          <w:sz w:val="21"/>
          <w:szCs w:val="21"/>
        </w:rPr>
        <w:t>.1</w:t>
      </w:r>
      <w:r w:rsidR="00B24924" w:rsidRPr="00537C87">
        <w:rPr>
          <w:rFonts w:ascii="Arial Narrow" w:hAnsi="Arial Narrow"/>
          <w:sz w:val="21"/>
          <w:szCs w:val="21"/>
        </w:rPr>
        <w:t>.2</w:t>
      </w:r>
      <w:r w:rsidRPr="00537C87">
        <w:rPr>
          <w:rFonts w:ascii="Arial Narrow" w:hAnsi="Arial Narrow"/>
          <w:sz w:val="21"/>
          <w:szCs w:val="21"/>
        </w:rPr>
        <w:t xml:space="preserve"> VPO.</w:t>
      </w:r>
      <w:r w:rsidR="00823944" w:rsidRPr="00537C87">
        <w:rPr>
          <w:rFonts w:ascii="Arial Narrow" w:hAnsi="Arial Narrow"/>
          <w:sz w:val="21"/>
          <w:szCs w:val="21"/>
        </w:rPr>
        <w:t xml:space="preserve"> </w:t>
      </w:r>
      <w:r w:rsidR="00583BE9" w:rsidRPr="00537C87">
        <w:rPr>
          <w:rFonts w:ascii="Arial Narrow" w:hAnsi="Arial Narrow"/>
          <w:sz w:val="21"/>
          <w:szCs w:val="21"/>
        </w:rPr>
        <w:t>Zhotoviteľ ocení poplatok</w:t>
      </w:r>
      <w:r w:rsidR="00906FC1" w:rsidRPr="00537C87">
        <w:rPr>
          <w:rFonts w:ascii="Arial Narrow" w:hAnsi="Arial Narrow"/>
          <w:sz w:val="21"/>
          <w:szCs w:val="21"/>
        </w:rPr>
        <w:t xml:space="preserve"> </w:t>
      </w:r>
      <w:r w:rsidR="00583BE9" w:rsidRPr="00537C87">
        <w:rPr>
          <w:rFonts w:ascii="Arial Narrow" w:hAnsi="Arial Narrow"/>
          <w:sz w:val="21"/>
          <w:szCs w:val="21"/>
        </w:rPr>
        <w:t>za skládku pre</w:t>
      </w:r>
      <w:r w:rsidR="00906FC1" w:rsidRPr="00537C87">
        <w:rPr>
          <w:rFonts w:ascii="Arial Narrow" w:hAnsi="Arial Narrow"/>
          <w:sz w:val="21"/>
          <w:szCs w:val="21"/>
        </w:rPr>
        <w:t>bytočnej a nevhodnej zeminy</w:t>
      </w:r>
      <w:r w:rsidR="00FA3126" w:rsidRPr="00537C87">
        <w:rPr>
          <w:rFonts w:ascii="Arial Narrow" w:hAnsi="Arial Narrow"/>
          <w:sz w:val="21"/>
          <w:szCs w:val="21"/>
        </w:rPr>
        <w:t xml:space="preserve"> a náklady započíta v rámci </w:t>
      </w:r>
      <w:r w:rsidR="0040431D" w:rsidRPr="00537C87">
        <w:rPr>
          <w:rFonts w:ascii="Arial Narrow" w:hAnsi="Arial Narrow"/>
          <w:sz w:val="21"/>
          <w:szCs w:val="21"/>
        </w:rPr>
        <w:t xml:space="preserve">jednotlivých </w:t>
      </w:r>
      <w:r w:rsidR="00FA3126" w:rsidRPr="00537C87">
        <w:rPr>
          <w:rFonts w:ascii="Arial Narrow" w:hAnsi="Arial Narrow"/>
          <w:sz w:val="21"/>
          <w:szCs w:val="21"/>
        </w:rPr>
        <w:t>SO, v ktorom vznikli.</w:t>
      </w:r>
      <w:r w:rsidR="00906FC1" w:rsidRPr="00537C87">
        <w:rPr>
          <w:rFonts w:ascii="Arial Narrow" w:hAnsi="Arial Narrow"/>
          <w:sz w:val="21"/>
          <w:szCs w:val="21"/>
        </w:rPr>
        <w:t xml:space="preserve"> </w:t>
      </w:r>
      <w:r w:rsidR="00823944" w:rsidRPr="00537C87">
        <w:rPr>
          <w:rFonts w:ascii="Arial Narrow" w:hAnsi="Arial Narrow"/>
          <w:sz w:val="21"/>
          <w:szCs w:val="21"/>
        </w:rPr>
        <w:t>Lokality na skládkovanie prebytočnej a nevhodnej zeminy zabezpečí uchádzač aj so zabezpečením stanovísk, rozhodnutí a povolení orgánov štátnej a verejnej správy v zmysle platnej legislatívy.</w:t>
      </w:r>
    </w:p>
    <w:p w14:paraId="78CD4F71" w14:textId="6CB578A3" w:rsidR="00052760" w:rsidRPr="00537C87" w:rsidRDefault="00823944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Prevádzkové poriadky a príručky pre prevádzku a údržbu:</w:t>
      </w:r>
      <w:r w:rsidRPr="00537C87">
        <w:rPr>
          <w:rFonts w:ascii="Arial Narrow" w:hAnsi="Arial Narrow"/>
          <w:sz w:val="21"/>
          <w:szCs w:val="21"/>
        </w:rPr>
        <w:t xml:space="preserve"> </w:t>
      </w:r>
      <w:r w:rsidR="006935AC" w:rsidRPr="00537C87">
        <w:rPr>
          <w:rFonts w:ascii="Arial Narrow" w:hAnsi="Arial Narrow"/>
          <w:sz w:val="21"/>
          <w:szCs w:val="21"/>
        </w:rPr>
        <w:t>obsahuje náklady na splnenie všetkých požiadaviek definovaných v</w:t>
      </w:r>
      <w:r w:rsidRPr="00537C87">
        <w:rPr>
          <w:rFonts w:ascii="Arial Narrow" w:hAnsi="Arial Narrow"/>
          <w:sz w:val="21"/>
          <w:szCs w:val="21"/>
        </w:rPr>
        <w:t xml:space="preserve"> článku </w:t>
      </w:r>
      <w:r w:rsidR="003A525B" w:rsidRPr="00537C87">
        <w:rPr>
          <w:rFonts w:ascii="Arial Narrow" w:hAnsi="Arial Narrow"/>
          <w:sz w:val="21"/>
          <w:szCs w:val="21"/>
        </w:rPr>
        <w:t>2.</w:t>
      </w:r>
      <w:r w:rsidR="00B24924" w:rsidRPr="00537C87">
        <w:rPr>
          <w:rFonts w:ascii="Arial Narrow" w:hAnsi="Arial Narrow"/>
          <w:sz w:val="21"/>
          <w:szCs w:val="21"/>
        </w:rPr>
        <w:t>7</w:t>
      </w:r>
      <w:r w:rsidR="003A525B" w:rsidRPr="00537C87">
        <w:rPr>
          <w:rFonts w:ascii="Arial Narrow" w:hAnsi="Arial Narrow"/>
          <w:sz w:val="21"/>
          <w:szCs w:val="21"/>
        </w:rPr>
        <w:t>.3</w:t>
      </w:r>
      <w:r w:rsidRPr="00537C87">
        <w:rPr>
          <w:rFonts w:ascii="Arial Narrow" w:hAnsi="Arial Narrow"/>
          <w:sz w:val="21"/>
          <w:szCs w:val="21"/>
        </w:rPr>
        <w:t xml:space="preserve"> VPO. </w:t>
      </w:r>
    </w:p>
    <w:p w14:paraId="4A5891EB" w14:textId="3BE80C84" w:rsidR="00823944" w:rsidRPr="00537C87" w:rsidRDefault="00823944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Dovoz/odvoz vozidiel pre skúšobnú jazdu</w:t>
      </w:r>
      <w:r w:rsidR="006935AC" w:rsidRPr="00537C87">
        <w:rPr>
          <w:rFonts w:ascii="Arial Narrow" w:hAnsi="Arial Narrow"/>
          <w:sz w:val="21"/>
          <w:szCs w:val="21"/>
        </w:rPr>
        <w:t>: obsahuje počet kusov vozidiel pre skúšobnú jazdu s ich dovozom / odvozom a kompletných činností, prác, pracovných síl pre prevedenie skúšobnej jazdy. Položka sa uvádza v cene za jedno skúšobné vozidlo.</w:t>
      </w:r>
    </w:p>
    <w:p w14:paraId="1076D0BE" w14:textId="503505E2" w:rsidR="0080217B" w:rsidRPr="00537C87" w:rsidRDefault="0080217B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lastRenderedPageBreak/>
        <w:t xml:space="preserve">Zariadenie staveniska </w:t>
      </w:r>
      <w:r w:rsidR="008E3964" w:rsidRPr="00537C87">
        <w:rPr>
          <w:rFonts w:ascii="Arial Narrow" w:hAnsi="Arial Narrow"/>
          <w:b/>
          <w:bCs/>
          <w:sz w:val="21"/>
          <w:szCs w:val="21"/>
          <w:u w:val="single"/>
        </w:rPr>
        <w:t xml:space="preserve">- </w:t>
      </w:r>
      <w:r w:rsidRPr="00537C87">
        <w:rPr>
          <w:rFonts w:ascii="Arial Narrow" w:hAnsi="Arial Narrow"/>
          <w:b/>
          <w:bCs/>
          <w:sz w:val="21"/>
          <w:szCs w:val="21"/>
          <w:u w:val="single"/>
        </w:rPr>
        <w:t xml:space="preserve">zriadenie </w:t>
      </w:r>
      <w:r w:rsidR="008E3964" w:rsidRPr="00537C87">
        <w:rPr>
          <w:rFonts w:ascii="Arial Narrow" w:hAnsi="Arial Narrow"/>
          <w:b/>
          <w:bCs/>
          <w:sz w:val="21"/>
          <w:szCs w:val="21"/>
          <w:u w:val="single"/>
        </w:rPr>
        <w:t>(</w:t>
      </w:r>
      <w:r w:rsidRPr="00537C87">
        <w:rPr>
          <w:rFonts w:ascii="Arial Narrow" w:hAnsi="Arial Narrow"/>
          <w:b/>
          <w:bCs/>
          <w:sz w:val="21"/>
          <w:szCs w:val="21"/>
          <w:u w:val="single"/>
        </w:rPr>
        <w:t>vrátane projektu</w:t>
      </w:r>
      <w:r w:rsidR="008E3964" w:rsidRPr="00537C87">
        <w:rPr>
          <w:rFonts w:ascii="Arial Narrow" w:hAnsi="Arial Narrow"/>
          <w:b/>
          <w:bCs/>
          <w:sz w:val="21"/>
          <w:szCs w:val="21"/>
          <w:u w:val="single"/>
        </w:rPr>
        <w:t>)</w:t>
      </w:r>
      <w:r w:rsidRPr="00537C87">
        <w:rPr>
          <w:rFonts w:ascii="Arial Narrow" w:hAnsi="Arial Narrow"/>
          <w:b/>
          <w:bCs/>
          <w:sz w:val="21"/>
          <w:szCs w:val="21"/>
          <w:u w:val="single"/>
        </w:rPr>
        <w:t>:</w:t>
      </w:r>
      <w:r w:rsidRPr="00537C87">
        <w:rPr>
          <w:rFonts w:ascii="Arial Narrow" w:hAnsi="Arial Narrow"/>
          <w:sz w:val="21"/>
          <w:szCs w:val="21"/>
        </w:rPr>
        <w:t xml:space="preserve"> </w:t>
      </w:r>
      <w:r w:rsidR="003016A6" w:rsidRPr="00537C87">
        <w:rPr>
          <w:rFonts w:ascii="Arial Narrow" w:hAnsi="Arial Narrow"/>
          <w:sz w:val="21"/>
          <w:szCs w:val="21"/>
        </w:rPr>
        <w:t>P</w:t>
      </w:r>
      <w:r w:rsidRPr="00537C87">
        <w:rPr>
          <w:rFonts w:ascii="Arial Narrow" w:hAnsi="Arial Narrow"/>
          <w:sz w:val="21"/>
          <w:szCs w:val="21"/>
        </w:rPr>
        <w:t>latba za zriadenie staveniska po odsúhlasení Stavebným dozorom. Zhotoviteľ predloží rozpis objektov zariadenia staveniska vrátane skutočne vynaložených nákladov (a vrátane nákladov na zriadenie, prevádzku a odstránenie dočasného oplotenia staveniska). O výške nákladov rozhodne stavebnotechnický dozor v súlade s predloženým rozpisom ZS a skutočne vybudovaným ZS maximálne do výšky uvedenej v ponuke.</w:t>
      </w:r>
    </w:p>
    <w:p w14:paraId="3932BC0D" w14:textId="1D2F9874" w:rsidR="0080217B" w:rsidRPr="00537C87" w:rsidRDefault="0080217B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 xml:space="preserve">Zariadenie staveniska – prevádzka: </w:t>
      </w:r>
      <w:r w:rsidR="003016A6" w:rsidRPr="00537C87">
        <w:rPr>
          <w:rFonts w:ascii="Arial Narrow" w:hAnsi="Arial Narrow"/>
          <w:sz w:val="21"/>
          <w:szCs w:val="21"/>
        </w:rPr>
        <w:t>o</w:t>
      </w:r>
      <w:r w:rsidRPr="00537C87">
        <w:rPr>
          <w:rFonts w:ascii="Arial Narrow" w:hAnsi="Arial Narrow"/>
          <w:sz w:val="21"/>
          <w:szCs w:val="21"/>
        </w:rPr>
        <w:t xml:space="preserve">bsahuje náklady na prevádzku , zabezpečenie energií , strážnu službu  a údržbu zariadení Staveniska,  dočasných oplotení Zhotoviteľa v  zmysle požiadaviek ZTKP. Rozsah tejto položky určí uchádzač. Uvádzajú sa náklady na 1 deň. Je uvažovaná v čase výstavby. Platba za prevádzku je mesačne, pomerom podľa zriadeného zariadenia staveniska. </w:t>
      </w:r>
    </w:p>
    <w:p w14:paraId="6A650CF2" w14:textId="08E1E61A" w:rsidR="0080217B" w:rsidRPr="00537C87" w:rsidRDefault="0080217B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Zariadenie staveniska – odstránenie:</w:t>
      </w:r>
      <w:r w:rsidRPr="00537C87">
        <w:rPr>
          <w:rFonts w:ascii="Arial Narrow" w:hAnsi="Arial Narrow"/>
          <w:sz w:val="21"/>
          <w:szCs w:val="21"/>
        </w:rPr>
        <w:t xml:space="preserve"> predstavuje náklady spojené s odstránením ZS ( jeho odvozom, likvidáciou odpadov, odstránení napojení na verejné komunikácie ako aj staveniskových komunikácií, prípojok inžinierskych sietí, odstránenie dočasného oplotenia). Náklady sa uvádzajú </w:t>
      </w:r>
      <w:r w:rsidR="004F74A2" w:rsidRPr="00537C87">
        <w:rPr>
          <w:rFonts w:ascii="Arial Narrow" w:hAnsi="Arial Narrow"/>
          <w:sz w:val="21"/>
          <w:szCs w:val="21"/>
        </w:rPr>
        <w:t>jednou</w:t>
      </w:r>
      <w:r w:rsidRPr="00537C87">
        <w:rPr>
          <w:rFonts w:ascii="Arial Narrow" w:hAnsi="Arial Narrow"/>
          <w:sz w:val="21"/>
          <w:szCs w:val="21"/>
        </w:rPr>
        <w:t xml:space="preserve"> sumou. Platby budú podľa preukázaných nákladov priamo súvisiacich s položkou 45.00.00 3. O výške týchto nákladov rozhodne stavebný dozor v súlade s predloženým rozpisom zariadenia staveniska a skutočne odstráneným zariadením staveniska.</w:t>
      </w:r>
    </w:p>
    <w:p w14:paraId="41AE9208" w14:textId="63FF9E76" w:rsidR="0080217B" w:rsidRPr="00537C87" w:rsidRDefault="00CD7AEF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Monitoring hluku a vibrácií</w:t>
      </w:r>
      <w:r w:rsidR="0080217B" w:rsidRPr="00537C87">
        <w:rPr>
          <w:rFonts w:ascii="Arial Narrow" w:hAnsi="Arial Narrow"/>
          <w:b/>
          <w:bCs/>
          <w:sz w:val="21"/>
          <w:szCs w:val="21"/>
          <w:u w:val="single"/>
        </w:rPr>
        <w:t>:</w:t>
      </w:r>
      <w:r w:rsidR="0080217B" w:rsidRPr="00537C87">
        <w:rPr>
          <w:rFonts w:ascii="Arial Narrow" w:hAnsi="Arial Narrow"/>
          <w:sz w:val="21"/>
          <w:szCs w:val="21"/>
        </w:rPr>
        <w:t xml:space="preserve"> počas trvania Zmluvy o</w:t>
      </w:r>
      <w:r w:rsidRPr="00537C87">
        <w:rPr>
          <w:rFonts w:ascii="Arial Narrow" w:hAnsi="Arial Narrow"/>
          <w:sz w:val="21"/>
          <w:szCs w:val="21"/>
        </w:rPr>
        <w:t> </w:t>
      </w:r>
      <w:r w:rsidR="0080217B" w:rsidRPr="00537C87">
        <w:rPr>
          <w:rFonts w:ascii="Arial Narrow" w:hAnsi="Arial Narrow"/>
          <w:sz w:val="21"/>
          <w:szCs w:val="21"/>
        </w:rPr>
        <w:t>dielo</w:t>
      </w:r>
      <w:r w:rsidRPr="00537C87">
        <w:rPr>
          <w:rFonts w:ascii="Arial Narrow" w:hAnsi="Arial Narrow"/>
          <w:sz w:val="21"/>
          <w:szCs w:val="21"/>
        </w:rPr>
        <w:t>.</w:t>
      </w:r>
    </w:p>
    <w:p w14:paraId="4B583F02" w14:textId="22F71F72" w:rsidR="00A56A16" w:rsidRDefault="0080217B" w:rsidP="009139DB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Inžinierska činnosť:</w:t>
      </w:r>
      <w:r w:rsidRPr="00537C87">
        <w:rPr>
          <w:rFonts w:ascii="Arial Narrow" w:hAnsi="Arial Narrow"/>
          <w:sz w:val="21"/>
          <w:szCs w:val="21"/>
        </w:rPr>
        <w:t xml:space="preserve"> </w:t>
      </w:r>
      <w:r w:rsidR="00AF7238" w:rsidRPr="00537C87">
        <w:rPr>
          <w:rFonts w:ascii="Arial Narrow" w:hAnsi="Arial Narrow"/>
          <w:sz w:val="21"/>
          <w:szCs w:val="21"/>
        </w:rPr>
        <w:t>Z</w:t>
      </w:r>
      <w:r w:rsidRPr="00537C87">
        <w:rPr>
          <w:rFonts w:ascii="Arial Narrow" w:hAnsi="Arial Narrow"/>
          <w:sz w:val="21"/>
          <w:szCs w:val="21"/>
        </w:rPr>
        <w:t xml:space="preserve">hotoviteľ zabezpečí činnosti vyplývajúce z požiadaviek objednávateľa uvedených vo </w:t>
      </w:r>
      <w:r w:rsidR="00823E04" w:rsidRPr="00537C87">
        <w:rPr>
          <w:rFonts w:ascii="Arial Narrow" w:hAnsi="Arial Narrow"/>
          <w:sz w:val="21"/>
          <w:szCs w:val="21"/>
        </w:rPr>
        <w:t>Z</w:t>
      </w:r>
      <w:r w:rsidRPr="00537C87">
        <w:rPr>
          <w:rFonts w:ascii="Arial Narrow" w:hAnsi="Arial Narrow"/>
          <w:sz w:val="21"/>
          <w:szCs w:val="21"/>
        </w:rPr>
        <w:t>väzku 3</w:t>
      </w:r>
      <w:r w:rsidR="00BA35AB" w:rsidRPr="00537C87">
        <w:rPr>
          <w:rFonts w:ascii="Arial Narrow" w:hAnsi="Arial Narrow"/>
          <w:sz w:val="21"/>
          <w:szCs w:val="21"/>
        </w:rPr>
        <w:t>, Časť 1</w:t>
      </w:r>
      <w:r w:rsidRPr="00537C87">
        <w:rPr>
          <w:rFonts w:ascii="Arial Narrow" w:hAnsi="Arial Narrow"/>
          <w:sz w:val="21"/>
          <w:szCs w:val="21"/>
        </w:rPr>
        <w:t xml:space="preserve"> Požiadavky Objednávateľa. Platba po nadobudnutí právoplatnosti vydaného stavebného povolenia/zmeny stavby pred dokončením. </w:t>
      </w:r>
    </w:p>
    <w:p w14:paraId="0B63AC37" w14:textId="384D2D5C" w:rsidR="003D4541" w:rsidRPr="00E1605E" w:rsidRDefault="00DE0CC5" w:rsidP="0099547C">
      <w:pPr>
        <w:pStyle w:val="Nadpis1"/>
        <w:rPr>
          <w:rFonts w:ascii="Arial Narrow" w:hAnsi="Arial Narrow"/>
        </w:rPr>
      </w:pPr>
      <w:bookmarkStart w:id="12" w:name="_Toc98499347"/>
      <w:r w:rsidRPr="00E1605E">
        <w:rPr>
          <w:rFonts w:ascii="Arial Narrow" w:hAnsi="Arial Narrow"/>
        </w:rPr>
        <w:t>ÚPRAVA CIEN V DÔSLEDKU ZMIEN NÁKLADOV</w:t>
      </w:r>
      <w:bookmarkEnd w:id="12"/>
    </w:p>
    <w:p w14:paraId="3CAA1885" w14:textId="4B914B05" w:rsidR="003D4541" w:rsidRPr="00537C87" w:rsidRDefault="003D4541" w:rsidP="5585908D">
      <w:pPr>
        <w:pStyle w:val="Nadpis2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Vypočítaným indexom v súlade s </w:t>
      </w:r>
      <w:proofErr w:type="spellStart"/>
      <w:r w:rsidRPr="00537C87">
        <w:rPr>
          <w:rFonts w:ascii="Arial Narrow" w:hAnsi="Arial Narrow"/>
          <w:sz w:val="21"/>
          <w:szCs w:val="21"/>
        </w:rPr>
        <w:t>podčlánkom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13.8.Obchodných podmienok (</w:t>
      </w:r>
      <w:r w:rsidR="00E771EA" w:rsidRPr="00537C87">
        <w:rPr>
          <w:rFonts w:ascii="Arial Narrow" w:hAnsi="Arial Narrow"/>
          <w:sz w:val="21"/>
          <w:szCs w:val="21"/>
        </w:rPr>
        <w:t>Z</w:t>
      </w:r>
      <w:r w:rsidRPr="00537C87">
        <w:rPr>
          <w:rFonts w:ascii="Arial Narrow" w:hAnsi="Arial Narrow"/>
          <w:sz w:val="21"/>
          <w:szCs w:val="21"/>
        </w:rPr>
        <w:t xml:space="preserve">väzok 2) sa bude upravovať mesačná odhadovaná zmluvná hodnota stanovená Stavebným dozorom v členení na časti stavby v zmysle čl.14. Všeobecné položky sa vo fakturácií neupravujú. Fakturácia valorizácie bude samostatnou súhrnnou faktúrou za obdobie jedného kalendárneho roka v súlade s </w:t>
      </w:r>
      <w:proofErr w:type="spellStart"/>
      <w:r w:rsidRPr="00537C87">
        <w:rPr>
          <w:rFonts w:ascii="Arial Narrow" w:hAnsi="Arial Narrow"/>
          <w:sz w:val="21"/>
          <w:szCs w:val="21"/>
        </w:rPr>
        <w:t>podčlánkom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1</w:t>
      </w:r>
      <w:r w:rsidR="3C42E6AE" w:rsidRPr="00537C87">
        <w:rPr>
          <w:rFonts w:ascii="Arial Narrow" w:hAnsi="Arial Narrow"/>
          <w:sz w:val="21"/>
          <w:szCs w:val="21"/>
        </w:rPr>
        <w:t>3</w:t>
      </w:r>
      <w:r w:rsidRPr="00537C87">
        <w:rPr>
          <w:rFonts w:ascii="Arial Narrow" w:hAnsi="Arial Narrow"/>
          <w:sz w:val="21"/>
          <w:szCs w:val="21"/>
        </w:rPr>
        <w:t>.</w:t>
      </w:r>
      <w:r w:rsidR="64920C9F" w:rsidRPr="00537C87">
        <w:rPr>
          <w:rFonts w:ascii="Arial Narrow" w:hAnsi="Arial Narrow"/>
          <w:sz w:val="21"/>
          <w:szCs w:val="21"/>
        </w:rPr>
        <w:t>8</w:t>
      </w:r>
      <w:r w:rsidRPr="00537C87">
        <w:rPr>
          <w:rFonts w:ascii="Arial Narrow" w:hAnsi="Arial Narrow"/>
          <w:sz w:val="21"/>
          <w:szCs w:val="21"/>
        </w:rPr>
        <w:t xml:space="preserve"> </w:t>
      </w:r>
      <w:r w:rsidR="00681371" w:rsidRPr="00537C87">
        <w:rPr>
          <w:rFonts w:ascii="Arial Narrow" w:hAnsi="Arial Narrow"/>
          <w:sz w:val="21"/>
          <w:szCs w:val="21"/>
        </w:rPr>
        <w:t>Úpravy v dôsledku zmien Nákladov</w:t>
      </w:r>
      <w:r w:rsidR="6516C0A1" w:rsidRPr="00537C87">
        <w:rPr>
          <w:rFonts w:ascii="Arial Narrow" w:hAnsi="Arial Narrow"/>
          <w:sz w:val="21"/>
          <w:szCs w:val="21"/>
        </w:rPr>
        <w:t xml:space="preserve"> -</w:t>
      </w:r>
      <w:r w:rsidRPr="00537C87">
        <w:rPr>
          <w:rFonts w:ascii="Arial Narrow" w:hAnsi="Arial Narrow"/>
          <w:sz w:val="21"/>
          <w:szCs w:val="21"/>
        </w:rPr>
        <w:t xml:space="preserve"> Osobitných zmluvných podmienok, Zväzok 2.</w:t>
      </w:r>
    </w:p>
    <w:p w14:paraId="66958FF3" w14:textId="718B4B92" w:rsidR="007048CC" w:rsidRPr="00537C87" w:rsidRDefault="003D4541" w:rsidP="009554BA">
      <w:pPr>
        <w:pStyle w:val="Nadpis2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Po zverejnení </w:t>
      </w:r>
      <w:proofErr w:type="spellStart"/>
      <w:r w:rsidRPr="00537C87">
        <w:rPr>
          <w:rFonts w:ascii="Arial Narrow" w:hAnsi="Arial Narrow"/>
          <w:sz w:val="21"/>
          <w:szCs w:val="21"/>
        </w:rPr>
        <w:t>ŠÚSRom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vydaných potrebných podkladov pre výpočet indexu v súlade s </w:t>
      </w:r>
      <w:proofErr w:type="spellStart"/>
      <w:r w:rsidRPr="00537C87">
        <w:rPr>
          <w:rFonts w:ascii="Arial Narrow" w:hAnsi="Arial Narrow"/>
          <w:sz w:val="21"/>
          <w:szCs w:val="21"/>
        </w:rPr>
        <w:t>podčlánkom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13.8 a jeho „Tabuľky údajov o úpravách“ je zhotoviteľ povinný do 14 dní predložiť verejnému obstarávateľovi výpočet indexu na jeho prerokovanie. Vypočítaný index sa zaokrúhľuje na </w:t>
      </w:r>
      <w:r w:rsidR="009F655C" w:rsidRPr="00537C87">
        <w:rPr>
          <w:rFonts w:ascii="Arial Narrow" w:hAnsi="Arial Narrow"/>
          <w:sz w:val="21"/>
          <w:szCs w:val="21"/>
        </w:rPr>
        <w:t>7</w:t>
      </w:r>
      <w:r w:rsidRPr="00537C87">
        <w:rPr>
          <w:rFonts w:ascii="Arial Narrow" w:hAnsi="Arial Narrow"/>
          <w:sz w:val="21"/>
          <w:szCs w:val="21"/>
        </w:rPr>
        <w:t xml:space="preserve"> desatinn</w:t>
      </w:r>
      <w:r w:rsidR="00BC2887" w:rsidRPr="00537C87">
        <w:rPr>
          <w:rFonts w:ascii="Arial Narrow" w:hAnsi="Arial Narrow"/>
          <w:sz w:val="21"/>
          <w:szCs w:val="21"/>
        </w:rPr>
        <w:t>ých</w:t>
      </w:r>
      <w:r w:rsidRPr="00537C87">
        <w:rPr>
          <w:rFonts w:ascii="Arial Narrow" w:hAnsi="Arial Narrow"/>
          <w:sz w:val="21"/>
          <w:szCs w:val="21"/>
        </w:rPr>
        <w:t xml:space="preserve"> miest.</w:t>
      </w:r>
    </w:p>
    <w:p w14:paraId="7A7515D8" w14:textId="373FB2AB" w:rsidR="003D4541" w:rsidRPr="00E1605E" w:rsidRDefault="00BB4222" w:rsidP="0099547C">
      <w:pPr>
        <w:pStyle w:val="Nadpis1"/>
        <w:rPr>
          <w:rFonts w:ascii="Arial Narrow" w:hAnsi="Arial Narrow"/>
        </w:rPr>
      </w:pPr>
      <w:bookmarkStart w:id="13" w:name="_Toc98499348"/>
      <w:r w:rsidRPr="00E1605E">
        <w:rPr>
          <w:rFonts w:ascii="Arial Narrow" w:hAnsi="Arial Narrow"/>
        </w:rPr>
        <w:t>POSTUP PRI NAVIAC, NOVÝCH A MENEJ PRÁCACH</w:t>
      </w:r>
      <w:bookmarkEnd w:id="13"/>
    </w:p>
    <w:p w14:paraId="67ED4E34" w14:textId="77777777" w:rsidR="00E82A99" w:rsidRPr="00537C87" w:rsidRDefault="00E82A99" w:rsidP="00E82A99">
      <w:pPr>
        <w:ind w:firstLine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noProof/>
          <w:sz w:val="21"/>
          <w:szCs w:val="21"/>
          <w:lang w:eastAsia="sk-SK"/>
        </w:rPr>
        <w:t>Zhotoviteľ je povinný pri tomto bode postupovať v </w:t>
      </w:r>
      <w:r w:rsidRPr="00537C87">
        <w:rPr>
          <w:rFonts w:ascii="Arial Narrow" w:hAnsi="Arial Narrow"/>
          <w:bCs/>
          <w:sz w:val="21"/>
          <w:szCs w:val="21"/>
        </w:rPr>
        <w:t xml:space="preserve">súlade so </w:t>
      </w:r>
      <w:r w:rsidRPr="00537C87">
        <w:rPr>
          <w:rFonts w:ascii="Arial Narrow" w:hAnsi="Arial Narrow"/>
          <w:b/>
          <w:bCs/>
          <w:sz w:val="21"/>
          <w:szCs w:val="21"/>
        </w:rPr>
        <w:t>zákonom</w:t>
      </w:r>
      <w:r w:rsidRPr="00537C87">
        <w:rPr>
          <w:rFonts w:ascii="Arial Narrow" w:hAnsi="Arial Narrow"/>
          <w:b/>
          <w:sz w:val="21"/>
          <w:szCs w:val="21"/>
        </w:rPr>
        <w:t xml:space="preserve"> </w:t>
      </w:r>
      <w:r w:rsidRPr="00537C87">
        <w:rPr>
          <w:rFonts w:ascii="Arial Narrow" w:hAnsi="Arial Narrow"/>
          <w:b/>
          <w:noProof/>
          <w:sz w:val="21"/>
          <w:szCs w:val="21"/>
          <w:lang w:eastAsia="sk-SK"/>
        </w:rPr>
        <w:t>č.</w:t>
      </w:r>
      <w:r w:rsidRPr="00537C87">
        <w:rPr>
          <w:rFonts w:ascii="Arial Narrow" w:hAnsi="Arial Narrow"/>
          <w:b/>
          <w:bCs/>
          <w:sz w:val="21"/>
          <w:szCs w:val="21"/>
        </w:rPr>
        <w:t xml:space="preserve"> </w:t>
      </w:r>
      <w:r w:rsidRPr="00537C87">
        <w:rPr>
          <w:rFonts w:ascii="Arial Narrow" w:hAnsi="Arial Narrow"/>
          <w:b/>
          <w:noProof/>
          <w:sz w:val="21"/>
          <w:szCs w:val="21"/>
          <w:lang w:eastAsia="sk-SK"/>
        </w:rPr>
        <w:t>18/1996 Z. z. o</w:t>
      </w:r>
      <w:r w:rsidRPr="00537C87">
        <w:rPr>
          <w:rFonts w:ascii="Arial Narrow" w:hAnsi="Arial Narrow"/>
          <w:b/>
          <w:bCs/>
          <w:sz w:val="21"/>
          <w:szCs w:val="21"/>
        </w:rPr>
        <w:t xml:space="preserve"> </w:t>
      </w:r>
      <w:r w:rsidRPr="00537C87">
        <w:rPr>
          <w:rFonts w:ascii="Arial Narrow" w:hAnsi="Arial Narrow"/>
          <w:b/>
          <w:noProof/>
          <w:sz w:val="21"/>
          <w:szCs w:val="21"/>
          <w:lang w:eastAsia="sk-SK"/>
        </w:rPr>
        <w:t>cenách v znení neskorších predpisov a</w:t>
      </w:r>
      <w:r w:rsidRPr="00537C87">
        <w:rPr>
          <w:rFonts w:ascii="Arial Narrow" w:hAnsi="Arial Narrow"/>
          <w:b/>
          <w:bCs/>
          <w:sz w:val="21"/>
          <w:szCs w:val="21"/>
        </w:rPr>
        <w:t xml:space="preserve"> </w:t>
      </w:r>
      <w:r w:rsidRPr="00537C87">
        <w:rPr>
          <w:rFonts w:ascii="Arial Narrow" w:hAnsi="Arial Narrow"/>
          <w:b/>
          <w:noProof/>
          <w:sz w:val="21"/>
          <w:szCs w:val="21"/>
          <w:lang w:eastAsia="sk-SK"/>
        </w:rPr>
        <w:t>vyhlášky MFSR č. 87/1996 Z.</w:t>
      </w:r>
      <w:r w:rsidRPr="00537C87">
        <w:rPr>
          <w:rFonts w:ascii="Arial Narrow" w:hAnsi="Arial Narrow"/>
          <w:b/>
          <w:bCs/>
          <w:sz w:val="21"/>
          <w:szCs w:val="21"/>
        </w:rPr>
        <w:t xml:space="preserve"> </w:t>
      </w:r>
      <w:r w:rsidRPr="00537C87">
        <w:rPr>
          <w:rFonts w:ascii="Arial Narrow" w:hAnsi="Arial Narrow"/>
          <w:b/>
          <w:noProof/>
          <w:sz w:val="21"/>
          <w:szCs w:val="21"/>
          <w:lang w:eastAsia="sk-SK"/>
        </w:rPr>
        <w:t>z.,</w:t>
      </w:r>
      <w:r w:rsidRPr="00537C87">
        <w:rPr>
          <w:rFonts w:ascii="Arial Narrow" w:hAnsi="Arial Narrow"/>
          <w:noProof/>
          <w:sz w:val="21"/>
          <w:szCs w:val="21"/>
          <w:lang w:eastAsia="sk-SK"/>
        </w:rPr>
        <w:t xml:space="preserve"> </w:t>
      </w:r>
      <w:r w:rsidRPr="00537C87">
        <w:rPr>
          <w:rFonts w:ascii="Arial Narrow" w:hAnsi="Arial Narrow"/>
          <w:bCs/>
          <w:noProof/>
          <w:sz w:val="21"/>
          <w:szCs w:val="21"/>
          <w:lang w:eastAsia="sk-SK"/>
        </w:rPr>
        <w:t>ktorou sa vykonáva zákon o cenách.</w:t>
      </w:r>
    </w:p>
    <w:p w14:paraId="78D3EF1C" w14:textId="77777777" w:rsidR="003D4541" w:rsidRPr="00537C87" w:rsidRDefault="003D4541" w:rsidP="003D4541">
      <w:pPr>
        <w:rPr>
          <w:rFonts w:ascii="Arial Narrow" w:hAnsi="Arial Narrow"/>
          <w:sz w:val="21"/>
          <w:szCs w:val="21"/>
        </w:rPr>
      </w:pPr>
    </w:p>
    <w:p w14:paraId="7588F7E2" w14:textId="3C9D7C27" w:rsidR="003D4541" w:rsidRPr="00537C87" w:rsidRDefault="003D4541" w:rsidP="003D4541">
      <w:pPr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Definícia pojmov:</w:t>
      </w:r>
    </w:p>
    <w:p w14:paraId="229A9CE7" w14:textId="49E57D6E" w:rsidR="003D4541" w:rsidRPr="00537C87" w:rsidRDefault="003D4541" w:rsidP="0084002A">
      <w:pPr>
        <w:pStyle w:val="odrka"/>
        <w:tabs>
          <w:tab w:val="clear" w:pos="426"/>
          <w:tab w:val="left" w:pos="567"/>
        </w:tabs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  <w:u w:val="single"/>
        </w:rPr>
        <w:t>naviac práca:</w:t>
      </w:r>
      <w:r w:rsidRPr="00537C87">
        <w:rPr>
          <w:rFonts w:ascii="Arial Narrow" w:hAnsi="Arial Narrow"/>
          <w:sz w:val="21"/>
          <w:szCs w:val="21"/>
        </w:rPr>
        <w:t xml:space="preserve"> práca, ktorá bola súčasťou objektu a podstatným spôsobom je zmenený rozsah tejto práce (posúdi stavebný dozor)</w:t>
      </w:r>
    </w:p>
    <w:p w14:paraId="208210E1" w14:textId="5D9C9881" w:rsidR="003D4541" w:rsidRPr="00537C87" w:rsidRDefault="003D4541" w:rsidP="0084002A">
      <w:pPr>
        <w:pStyle w:val="odrka"/>
        <w:tabs>
          <w:tab w:val="clear" w:pos="426"/>
          <w:tab w:val="left" w:pos="567"/>
        </w:tabs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  <w:u w:val="single"/>
        </w:rPr>
        <w:t>nová práca:</w:t>
      </w:r>
      <w:r w:rsidRPr="00537C87">
        <w:rPr>
          <w:rFonts w:ascii="Arial Narrow" w:hAnsi="Arial Narrow"/>
          <w:sz w:val="21"/>
          <w:szCs w:val="21"/>
        </w:rPr>
        <w:t xml:space="preserve"> práca, ktorú zhotoviteľ nemohol predpokladať, ale Objednávateľ ju požaduje vykonať</w:t>
      </w:r>
    </w:p>
    <w:p w14:paraId="38CE3BBD" w14:textId="5215D436" w:rsidR="003D4541" w:rsidRPr="00537C87" w:rsidRDefault="003D4541" w:rsidP="0084002A">
      <w:pPr>
        <w:pStyle w:val="odrka"/>
        <w:tabs>
          <w:tab w:val="clear" w:pos="426"/>
          <w:tab w:val="left" w:pos="567"/>
        </w:tabs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  <w:u w:val="single"/>
        </w:rPr>
        <w:t>menej práca:</w:t>
      </w:r>
      <w:r w:rsidRPr="00537C87">
        <w:rPr>
          <w:rFonts w:ascii="Arial Narrow" w:hAnsi="Arial Narrow"/>
          <w:sz w:val="21"/>
          <w:szCs w:val="21"/>
        </w:rPr>
        <w:t xml:space="preserve"> práce, ktoré sú súčasťou formuláru platieb, ale nebudú vykonané</w:t>
      </w:r>
    </w:p>
    <w:p w14:paraId="4C915F5F" w14:textId="77777777" w:rsidR="003D4541" w:rsidRPr="00537C87" w:rsidRDefault="003D4541" w:rsidP="003D4541">
      <w:pPr>
        <w:rPr>
          <w:rFonts w:ascii="Arial Narrow" w:hAnsi="Arial Narrow"/>
          <w:sz w:val="21"/>
          <w:szCs w:val="21"/>
        </w:rPr>
      </w:pPr>
    </w:p>
    <w:p w14:paraId="5AD69DBF" w14:textId="516993E9" w:rsidR="003D4541" w:rsidRPr="00537C87" w:rsidRDefault="00707645" w:rsidP="0084002A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5.</w:t>
      </w:r>
      <w:r w:rsidR="003D4541" w:rsidRPr="00537C87">
        <w:rPr>
          <w:rFonts w:ascii="Arial Narrow" w:hAnsi="Arial Narrow"/>
          <w:sz w:val="21"/>
          <w:szCs w:val="21"/>
        </w:rPr>
        <w:t>1</w:t>
      </w:r>
      <w:r w:rsidR="003D4541" w:rsidRPr="00537C87">
        <w:rPr>
          <w:rFonts w:ascii="Arial Narrow" w:hAnsi="Arial Narrow"/>
          <w:sz w:val="21"/>
          <w:szCs w:val="21"/>
        </w:rPr>
        <w:tab/>
        <w:t>Pre ocenenie naviac, menej a novej práce predloží Zhotoviteľ podrobné cenové kalkulácie aj s podkladmi pre ich výpočet vo formáte *.</w:t>
      </w:r>
      <w:proofErr w:type="spellStart"/>
      <w:r w:rsidR="003D4541" w:rsidRPr="00537C87">
        <w:rPr>
          <w:rFonts w:ascii="Arial Narrow" w:hAnsi="Arial Narrow"/>
          <w:sz w:val="21"/>
          <w:szCs w:val="21"/>
        </w:rPr>
        <w:t>xls</w:t>
      </w:r>
      <w:proofErr w:type="spellEnd"/>
      <w:r w:rsidR="003D4541" w:rsidRPr="00537C87">
        <w:rPr>
          <w:rFonts w:ascii="Arial Narrow" w:hAnsi="Arial Narrow"/>
          <w:sz w:val="21"/>
          <w:szCs w:val="21"/>
        </w:rPr>
        <w:t xml:space="preserve"> alebo *.</w:t>
      </w:r>
      <w:proofErr w:type="spellStart"/>
      <w:r w:rsidR="003D4541" w:rsidRPr="00537C87">
        <w:rPr>
          <w:rFonts w:ascii="Arial Narrow" w:hAnsi="Arial Narrow"/>
          <w:sz w:val="21"/>
          <w:szCs w:val="21"/>
        </w:rPr>
        <w:t>xlsx</w:t>
      </w:r>
      <w:proofErr w:type="spellEnd"/>
      <w:r w:rsidR="003D4541" w:rsidRPr="00537C87">
        <w:rPr>
          <w:rFonts w:ascii="Arial Narrow" w:hAnsi="Arial Narrow"/>
          <w:sz w:val="21"/>
          <w:szCs w:val="21"/>
        </w:rPr>
        <w:t xml:space="preserve">. Zhotoviteľ spracuje a predloží na požiadanie Objednávateľa aj kalkulácie jednotkových cien vybraných prác z ponuky alebo spracovaného oceneného celkového výkazu výmer v DSP v rozsahu DRS. Ako podklad pre tvorbu nových cien Zhotoviteľ predloží - databázu oceňovacích podkladov. Databázy oceňovacích podkladov budú spracované v </w:t>
      </w:r>
      <w:proofErr w:type="spellStart"/>
      <w:r w:rsidR="003D4541" w:rsidRPr="00537C87">
        <w:rPr>
          <w:rFonts w:ascii="Arial Narrow" w:hAnsi="Arial Narrow"/>
          <w:sz w:val="21"/>
          <w:szCs w:val="21"/>
        </w:rPr>
        <w:t>strojnopočítačovej</w:t>
      </w:r>
      <w:proofErr w:type="spellEnd"/>
      <w:r w:rsidR="003D4541" w:rsidRPr="00537C87">
        <w:rPr>
          <w:rFonts w:ascii="Arial Narrow" w:hAnsi="Arial Narrow"/>
          <w:sz w:val="21"/>
          <w:szCs w:val="21"/>
        </w:rPr>
        <w:t xml:space="preserve"> metóde EXCEL, ktorú predloží Zhotoviteľ Objednávateľovi vo forme tlače potvrdené oprávnenou osobou a 1x na CD nosiči a budú podkladom pre výpočet nových položiek. Pre tvorbu jednotkových  cien stavebných prác vykonávaných vlastnými kapacitami musí byť použitý kalkulačný vzorec stanovený Objednávateľom nasledovne:</w:t>
      </w:r>
    </w:p>
    <w:p w14:paraId="766E8B4A" w14:textId="2B0EC3B0" w:rsidR="003D4541" w:rsidRPr="00537C87" w:rsidRDefault="003D4541" w:rsidP="0084002A">
      <w:pPr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Jednotková cena = priame náklady (PN-materiál, mzdy, stroje, doprava)+ režijné náklady (R) vo výške 13,2% z PN + zisk vo výške 2,6% (z PN +R) </w:t>
      </w:r>
    </w:p>
    <w:p w14:paraId="70760430" w14:textId="77777777" w:rsidR="007644F8" w:rsidRPr="00537C87" w:rsidRDefault="007644F8" w:rsidP="003D4541">
      <w:pPr>
        <w:rPr>
          <w:rFonts w:ascii="Arial Narrow" w:hAnsi="Arial Narrow"/>
          <w:sz w:val="21"/>
          <w:szCs w:val="21"/>
        </w:rPr>
      </w:pPr>
    </w:p>
    <w:p w14:paraId="09E28D19" w14:textId="4A6CF7C1" w:rsidR="003D4541" w:rsidRPr="00537C87" w:rsidRDefault="0084002A" w:rsidP="0099547C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lastRenderedPageBreak/>
        <w:t>5.</w:t>
      </w:r>
      <w:r w:rsidR="003D4541" w:rsidRPr="00537C87">
        <w:rPr>
          <w:rFonts w:ascii="Arial Narrow" w:hAnsi="Arial Narrow"/>
          <w:sz w:val="21"/>
          <w:szCs w:val="21"/>
        </w:rPr>
        <w:t>2</w:t>
      </w:r>
      <w:r w:rsidR="003D4541" w:rsidRPr="00537C87">
        <w:rPr>
          <w:rFonts w:ascii="Arial Narrow" w:hAnsi="Arial Narrow"/>
          <w:sz w:val="21"/>
          <w:szCs w:val="21"/>
        </w:rPr>
        <w:tab/>
        <w:t>Pre tvorbu novej jednotkovej ceny musí byť dokladovaná cenová agenda, ktorá obsahuje:</w:t>
      </w:r>
    </w:p>
    <w:p w14:paraId="18F5DF24" w14:textId="18DA6FD3" w:rsidR="003D4541" w:rsidRPr="00537C87" w:rsidRDefault="003D4541" w:rsidP="0099547C">
      <w:pPr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a)</w:t>
      </w:r>
      <w:r w:rsidRPr="00537C87">
        <w:rPr>
          <w:rFonts w:ascii="Arial Narrow" w:hAnsi="Arial Narrow"/>
          <w:sz w:val="21"/>
          <w:szCs w:val="21"/>
        </w:rPr>
        <w:tab/>
      </w:r>
      <w:r w:rsidRPr="00537C87">
        <w:rPr>
          <w:rFonts w:ascii="Arial Narrow" w:hAnsi="Arial Narrow"/>
          <w:b/>
          <w:bCs/>
          <w:sz w:val="21"/>
          <w:szCs w:val="21"/>
        </w:rPr>
        <w:t>ocenenie materiálov</w:t>
      </w:r>
      <w:r w:rsidRPr="00537C87">
        <w:rPr>
          <w:rFonts w:ascii="Arial Narrow" w:hAnsi="Arial Narrow"/>
          <w:sz w:val="21"/>
          <w:szCs w:val="21"/>
        </w:rPr>
        <w:t xml:space="preserve"> preukázané cez cenové doklady (faktúry, cenové ponuky, cenníky)</w:t>
      </w:r>
    </w:p>
    <w:p w14:paraId="2B7E2B97" w14:textId="2B4F40AC" w:rsidR="003D4541" w:rsidRPr="00537C87" w:rsidRDefault="003D4541" w:rsidP="0099547C">
      <w:pPr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b)</w:t>
      </w:r>
      <w:r w:rsidRPr="00537C87">
        <w:rPr>
          <w:rFonts w:ascii="Arial Narrow" w:hAnsi="Arial Narrow"/>
          <w:sz w:val="21"/>
          <w:szCs w:val="21"/>
        </w:rPr>
        <w:tab/>
      </w:r>
      <w:r w:rsidRPr="00537C87">
        <w:rPr>
          <w:rFonts w:ascii="Arial Narrow" w:hAnsi="Arial Narrow"/>
          <w:b/>
          <w:bCs/>
          <w:sz w:val="21"/>
          <w:szCs w:val="21"/>
        </w:rPr>
        <w:t>databázy oceňovacích nástrojov</w:t>
      </w:r>
      <w:r w:rsidRPr="00537C87">
        <w:rPr>
          <w:rFonts w:ascii="Arial Narrow" w:hAnsi="Arial Narrow"/>
          <w:sz w:val="21"/>
          <w:szCs w:val="21"/>
        </w:rPr>
        <w:t xml:space="preserve"> – strojov a mechanizmov, ľudskej práce; tarify a sadzby</w:t>
      </w:r>
    </w:p>
    <w:p w14:paraId="225B0C96" w14:textId="4869DAD9" w:rsidR="003D4541" w:rsidRPr="00537C87" w:rsidRDefault="003D4541" w:rsidP="0099547C">
      <w:pPr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c)</w:t>
      </w:r>
      <w:r w:rsidRPr="00537C87">
        <w:rPr>
          <w:sz w:val="21"/>
          <w:szCs w:val="21"/>
        </w:rPr>
        <w:tab/>
      </w:r>
      <w:r w:rsidRPr="00537C87">
        <w:rPr>
          <w:rFonts w:ascii="Arial Narrow" w:hAnsi="Arial Narrow"/>
          <w:b/>
          <w:bCs/>
          <w:sz w:val="21"/>
          <w:szCs w:val="21"/>
        </w:rPr>
        <w:t>cenový dopad na stavbu</w:t>
      </w:r>
      <w:r w:rsidRPr="00537C87">
        <w:rPr>
          <w:rFonts w:ascii="Arial Narrow" w:hAnsi="Arial Narrow"/>
          <w:sz w:val="21"/>
          <w:szCs w:val="21"/>
        </w:rPr>
        <w:t xml:space="preserve"> – vypracovaný na základe požadovaných jednotkových cien (odsúhlasený St</w:t>
      </w:r>
      <w:r w:rsidR="7CFBF9C5" w:rsidRPr="00537C87">
        <w:rPr>
          <w:rFonts w:ascii="Arial Narrow" w:hAnsi="Arial Narrow"/>
          <w:sz w:val="21"/>
          <w:szCs w:val="21"/>
        </w:rPr>
        <w:t xml:space="preserve">avebným </w:t>
      </w:r>
      <w:r w:rsidRPr="00537C87">
        <w:rPr>
          <w:rFonts w:ascii="Arial Narrow" w:hAnsi="Arial Narrow"/>
          <w:sz w:val="21"/>
          <w:szCs w:val="21"/>
        </w:rPr>
        <w:t xml:space="preserve">dozorom a hlavným inžinierom stavby Objednávateľa) resp. schválený zodpovednými  pracovníkmi </w:t>
      </w:r>
      <w:r w:rsidR="00B733A1" w:rsidRPr="00537C87">
        <w:rPr>
          <w:rFonts w:ascii="Arial Narrow" w:hAnsi="Arial Narrow"/>
          <w:sz w:val="21"/>
          <w:szCs w:val="21"/>
        </w:rPr>
        <w:t>Objednávateľa</w:t>
      </w:r>
      <w:r w:rsidRPr="00537C87">
        <w:rPr>
          <w:rFonts w:ascii="Arial Narrow" w:hAnsi="Arial Narrow"/>
          <w:sz w:val="21"/>
          <w:szCs w:val="21"/>
        </w:rPr>
        <w:t>.</w:t>
      </w:r>
    </w:p>
    <w:p w14:paraId="19FE89F8" w14:textId="1A70D8D5" w:rsidR="003D4541" w:rsidRPr="00537C87" w:rsidRDefault="003D4541" w:rsidP="0099547C">
      <w:pPr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d)</w:t>
      </w:r>
      <w:r w:rsidRPr="00537C87">
        <w:rPr>
          <w:rFonts w:ascii="Arial Narrow" w:hAnsi="Arial Narrow"/>
          <w:sz w:val="21"/>
          <w:szCs w:val="21"/>
        </w:rPr>
        <w:tab/>
      </w:r>
      <w:r w:rsidRPr="00537C87">
        <w:rPr>
          <w:rFonts w:ascii="Arial Narrow" w:hAnsi="Arial Narrow"/>
          <w:b/>
          <w:bCs/>
          <w:sz w:val="21"/>
          <w:szCs w:val="21"/>
        </w:rPr>
        <w:t>kompletné definovanie agregovanej položky</w:t>
      </w:r>
      <w:r w:rsidRPr="00537C87">
        <w:rPr>
          <w:rFonts w:ascii="Arial Narrow" w:hAnsi="Arial Narrow"/>
          <w:sz w:val="21"/>
          <w:szCs w:val="21"/>
        </w:rPr>
        <w:t>, ktoré pozostáva z čísla  (podľa príslušného triednika), názvu (podľa príslušného triednika), mernej jednotky (podľa príslušného triednika) a jednotkovej ceny (podľa predloženého rozboru ekonomickej oprávnenosti nákladov)</w:t>
      </w:r>
    </w:p>
    <w:p w14:paraId="54FFC0C4" w14:textId="763B2EC1" w:rsidR="003D4541" w:rsidRPr="00537C87" w:rsidRDefault="003D4541" w:rsidP="0099547C">
      <w:pPr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e)</w:t>
      </w:r>
      <w:r w:rsidRPr="00537C87">
        <w:rPr>
          <w:rFonts w:ascii="Arial Narrow" w:hAnsi="Arial Narrow"/>
          <w:sz w:val="21"/>
          <w:szCs w:val="21"/>
        </w:rPr>
        <w:tab/>
      </w:r>
      <w:r w:rsidRPr="00537C87">
        <w:rPr>
          <w:rFonts w:ascii="Arial Narrow" w:hAnsi="Arial Narrow"/>
          <w:b/>
          <w:bCs/>
          <w:sz w:val="21"/>
          <w:szCs w:val="21"/>
        </w:rPr>
        <w:t>rozbor ekonomickej oprávnenosti nákladov</w:t>
      </w:r>
      <w:r w:rsidRPr="00537C87">
        <w:rPr>
          <w:rFonts w:ascii="Arial Narrow" w:hAnsi="Arial Narrow"/>
          <w:sz w:val="21"/>
          <w:szCs w:val="21"/>
        </w:rPr>
        <w:t xml:space="preserve"> v tabuľkovom editore </w:t>
      </w:r>
      <w:proofErr w:type="spellStart"/>
      <w:r w:rsidRPr="00537C87">
        <w:rPr>
          <w:rFonts w:ascii="Arial Narrow" w:hAnsi="Arial Narrow"/>
          <w:sz w:val="21"/>
          <w:szCs w:val="21"/>
        </w:rPr>
        <w:t>excel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a v súlade s vyššie uvedeným textom tohto bodu</w:t>
      </w:r>
    </w:p>
    <w:p w14:paraId="7292F897" w14:textId="35ABF210" w:rsidR="003D4541" w:rsidRPr="00537C87" w:rsidRDefault="003D4541" w:rsidP="0099547C">
      <w:pPr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f)</w:t>
      </w:r>
      <w:r w:rsidRPr="00537C87">
        <w:rPr>
          <w:rFonts w:ascii="Arial Narrow" w:hAnsi="Arial Narrow"/>
          <w:sz w:val="21"/>
          <w:szCs w:val="21"/>
        </w:rPr>
        <w:tab/>
      </w:r>
      <w:r w:rsidR="00760234" w:rsidRPr="00537C87">
        <w:rPr>
          <w:rFonts w:ascii="Arial Narrow" w:hAnsi="Arial Narrow"/>
          <w:sz w:val="21"/>
          <w:szCs w:val="21"/>
        </w:rPr>
        <w:tab/>
      </w:r>
      <w:r w:rsidRPr="00537C87">
        <w:rPr>
          <w:rFonts w:ascii="Arial Narrow" w:hAnsi="Arial Narrow"/>
          <w:b/>
          <w:bCs/>
          <w:sz w:val="21"/>
          <w:szCs w:val="21"/>
        </w:rPr>
        <w:t>podrobný popis položky a rozbor spotreby</w:t>
      </w:r>
      <w:r w:rsidRPr="00537C87">
        <w:rPr>
          <w:rFonts w:ascii="Arial Narrow" w:hAnsi="Arial Narrow"/>
          <w:sz w:val="21"/>
          <w:szCs w:val="21"/>
        </w:rPr>
        <w:t xml:space="preserve"> (množstvo práce, materiálov, </w:t>
      </w:r>
      <w:proofErr w:type="spellStart"/>
      <w:r w:rsidRPr="00537C87">
        <w:rPr>
          <w:rFonts w:ascii="Arial Narrow" w:hAnsi="Arial Narrow"/>
          <w:sz w:val="21"/>
          <w:szCs w:val="21"/>
        </w:rPr>
        <w:t>druhovosti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a nasadenia strojov a dopravy, ktoré sú podkladom pre kalkuláciu oprávnených nákladov) odsúhlasený Stavebnotechnickým dozorom resp. zodpovednými pracovníkmi </w:t>
      </w:r>
      <w:r w:rsidR="00B733A1" w:rsidRPr="00537C87">
        <w:rPr>
          <w:rFonts w:ascii="Arial Narrow" w:hAnsi="Arial Narrow"/>
          <w:sz w:val="21"/>
          <w:szCs w:val="21"/>
        </w:rPr>
        <w:t>Objednávateľa</w:t>
      </w:r>
      <w:r w:rsidRPr="00537C87">
        <w:rPr>
          <w:rFonts w:ascii="Arial Narrow" w:hAnsi="Arial Narrow"/>
          <w:sz w:val="21"/>
          <w:szCs w:val="21"/>
        </w:rPr>
        <w:t>.</w:t>
      </w:r>
    </w:p>
    <w:p w14:paraId="438D253D" w14:textId="77777777" w:rsidR="007644F8" w:rsidRPr="00537C87" w:rsidRDefault="007644F8" w:rsidP="003D4541">
      <w:pPr>
        <w:rPr>
          <w:rFonts w:ascii="Arial Narrow" w:hAnsi="Arial Narrow"/>
          <w:sz w:val="21"/>
          <w:szCs w:val="21"/>
        </w:rPr>
      </w:pPr>
    </w:p>
    <w:p w14:paraId="0B57AD73" w14:textId="5404ED90" w:rsidR="003D4541" w:rsidRPr="00537C87" w:rsidRDefault="003F2A2B" w:rsidP="003F2A2B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5.</w:t>
      </w:r>
      <w:r w:rsidR="003D4541" w:rsidRPr="00537C87">
        <w:rPr>
          <w:rFonts w:ascii="Arial Narrow" w:hAnsi="Arial Narrow"/>
          <w:sz w:val="21"/>
          <w:szCs w:val="21"/>
        </w:rPr>
        <w:t>3</w:t>
      </w:r>
      <w:r w:rsidR="003D4541" w:rsidRPr="00537C87">
        <w:rPr>
          <w:rFonts w:ascii="Arial Narrow" w:hAnsi="Arial Narrow"/>
          <w:sz w:val="21"/>
          <w:szCs w:val="21"/>
        </w:rPr>
        <w:tab/>
        <w:t>V prípade zmeny Všeobecnej položky činnostnej Zhotoviteľ preukáže ekonomicky oprávnené náklady cez cenové doklady (napr. faktúra) a koordinačnú činnosť do výšky 3,9% z predložených nákladov. Ak sa jedná o  všeobecnú položku finančnú, zhotoviteľ má nárok len na ekonomicky oprávnené náklady preukázané cez cenové doklady (napr. zmluva o poistení stavby, faktúra za poplatky) bez koordinačnej činnosti.</w:t>
      </w:r>
      <w:r w:rsidR="00AC1314" w:rsidRPr="00537C87">
        <w:rPr>
          <w:rFonts w:ascii="Arial Narrow" w:hAnsi="Arial Narrow"/>
          <w:sz w:val="21"/>
          <w:szCs w:val="21"/>
        </w:rPr>
        <w:t xml:space="preserve"> Koordinačnou činnosťou sa rozumie pokrytie nákladov zhotoviteľa, vrátane réžií a zisku, potrebných na koordináciu s ostatnými zúčastnenými na stavbe, zabezpečenie všetkých opatrení nevyhnutných k plneniu harmonogramu a úspešnému odovzdaniu diela.</w:t>
      </w:r>
    </w:p>
    <w:p w14:paraId="3DA5BA2B" w14:textId="77777777" w:rsidR="003D4541" w:rsidRPr="00537C87" w:rsidRDefault="003D4541" w:rsidP="003F2A2B">
      <w:pPr>
        <w:ind w:left="567" w:hanging="567"/>
        <w:rPr>
          <w:rFonts w:ascii="Arial Narrow" w:hAnsi="Arial Narrow"/>
          <w:sz w:val="21"/>
          <w:szCs w:val="21"/>
        </w:rPr>
      </w:pPr>
    </w:p>
    <w:p w14:paraId="19E3CF9A" w14:textId="07DF0F2A" w:rsidR="003D4541" w:rsidRPr="00537C87" w:rsidRDefault="003F2A2B" w:rsidP="003F2A2B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5.</w:t>
      </w:r>
      <w:r w:rsidR="003D4541" w:rsidRPr="00537C87">
        <w:rPr>
          <w:rFonts w:ascii="Arial Narrow" w:hAnsi="Arial Narrow"/>
          <w:sz w:val="21"/>
          <w:szCs w:val="21"/>
        </w:rPr>
        <w:t>4</w:t>
      </w:r>
      <w:r w:rsidRPr="00537C87">
        <w:rPr>
          <w:sz w:val="21"/>
          <w:szCs w:val="21"/>
        </w:rPr>
        <w:tab/>
      </w:r>
      <w:r w:rsidR="003D4541" w:rsidRPr="00537C87">
        <w:rPr>
          <w:rFonts w:ascii="Arial Narrow" w:hAnsi="Arial Narrow"/>
          <w:sz w:val="21"/>
          <w:szCs w:val="21"/>
        </w:rPr>
        <w:t xml:space="preserve">Na stavebné práce, ktoré Zhotoviteľ bude vykonávať formou poddodávky mu budú priznané ekonomicky oprávnené náklady (cenové ponuky, faktúry poddodávateľa, kalkulácie poddodávateľa) a náklady na koordinačnú činnosť </w:t>
      </w:r>
      <w:r w:rsidR="00516215" w:rsidRPr="00537C87">
        <w:rPr>
          <w:rFonts w:ascii="Arial Narrow" w:hAnsi="Arial Narrow"/>
          <w:sz w:val="21"/>
          <w:szCs w:val="21"/>
        </w:rPr>
        <w:t xml:space="preserve">(definícia koordinačnej činnosti je uvedená v bode 5.3 tohto bodu) </w:t>
      </w:r>
      <w:r w:rsidR="003D4541" w:rsidRPr="00537C87">
        <w:rPr>
          <w:rFonts w:ascii="Arial Narrow" w:hAnsi="Arial Narrow"/>
          <w:sz w:val="21"/>
          <w:szCs w:val="21"/>
        </w:rPr>
        <w:t>vo výške 6,3% z ceny poddodávky. Koordinačná činnosť už zahŕňa všetky náklady spojené s obstaraním poddodávky, jej realizovaním až po jej vyfakturovanie a odovzdanie. V súvislosti s poddodávkou už nebudú Zhotoviteľovi uznané žiadne ďa</w:t>
      </w:r>
      <w:r w:rsidR="00B969E2" w:rsidRPr="00537C87">
        <w:rPr>
          <w:rFonts w:ascii="Arial Narrow" w:hAnsi="Arial Narrow"/>
          <w:sz w:val="21"/>
          <w:szCs w:val="21"/>
        </w:rPr>
        <w:t>l</w:t>
      </w:r>
      <w:r w:rsidR="003D4541" w:rsidRPr="00537C87">
        <w:rPr>
          <w:rFonts w:ascii="Arial Narrow" w:hAnsi="Arial Narrow"/>
          <w:sz w:val="21"/>
          <w:szCs w:val="21"/>
        </w:rPr>
        <w:t xml:space="preserve">šie náklady. Pri prácach, ktoré Zhotoviteľ zabezpečuje </w:t>
      </w:r>
      <w:proofErr w:type="spellStart"/>
      <w:r w:rsidR="003D4541" w:rsidRPr="00537C87">
        <w:rPr>
          <w:rFonts w:ascii="Arial Narrow" w:hAnsi="Arial Narrow"/>
          <w:sz w:val="21"/>
          <w:szCs w:val="21"/>
        </w:rPr>
        <w:t>podzhotoviteľom</w:t>
      </w:r>
      <w:proofErr w:type="spellEnd"/>
      <w:r w:rsidR="003D4541" w:rsidRPr="00537C87">
        <w:rPr>
          <w:rFonts w:ascii="Arial Narrow" w:hAnsi="Arial Narrow"/>
          <w:sz w:val="21"/>
          <w:szCs w:val="21"/>
        </w:rPr>
        <w:t xml:space="preserve">, si Objednávateľ vyhradzuje právo požiadať Zhotoviteľa o predloženie podrobnej kalkulácie </w:t>
      </w:r>
      <w:proofErr w:type="spellStart"/>
      <w:r w:rsidR="003D4541" w:rsidRPr="00537C87">
        <w:rPr>
          <w:rFonts w:ascii="Arial Narrow" w:hAnsi="Arial Narrow"/>
          <w:sz w:val="21"/>
          <w:szCs w:val="21"/>
        </w:rPr>
        <w:t>podzhotoviteľa</w:t>
      </w:r>
      <w:proofErr w:type="spellEnd"/>
      <w:r w:rsidR="003D4541" w:rsidRPr="00537C87">
        <w:rPr>
          <w:rFonts w:ascii="Arial Narrow" w:hAnsi="Arial Narrow"/>
          <w:sz w:val="21"/>
          <w:szCs w:val="21"/>
        </w:rPr>
        <w:t xml:space="preserve">, ktorá bude spracovaná v zmysle zákona č.18/1996 </w:t>
      </w:r>
      <w:proofErr w:type="spellStart"/>
      <w:r w:rsidR="003D4541" w:rsidRPr="00537C87">
        <w:rPr>
          <w:rFonts w:ascii="Arial Narrow" w:hAnsi="Arial Narrow"/>
          <w:sz w:val="21"/>
          <w:szCs w:val="21"/>
        </w:rPr>
        <w:t>Z.z</w:t>
      </w:r>
      <w:proofErr w:type="spellEnd"/>
      <w:r w:rsidR="003D4541" w:rsidRPr="00537C87">
        <w:rPr>
          <w:rFonts w:ascii="Arial Narrow" w:hAnsi="Arial Narrow"/>
          <w:sz w:val="21"/>
          <w:szCs w:val="21"/>
        </w:rPr>
        <w:t xml:space="preserve">. o cenách v znení neskorších predpisov v režime ekonomicky oprávnených nákladov a Zhotoviteľ je povinný ju Objednávateľovi predložiť. Spôsob výberu </w:t>
      </w:r>
      <w:proofErr w:type="spellStart"/>
      <w:r w:rsidR="003D4541" w:rsidRPr="00537C87">
        <w:rPr>
          <w:rFonts w:ascii="Arial Narrow" w:hAnsi="Arial Narrow"/>
          <w:sz w:val="21"/>
          <w:szCs w:val="21"/>
        </w:rPr>
        <w:t>podzhotoviteľa</w:t>
      </w:r>
      <w:proofErr w:type="spellEnd"/>
      <w:r w:rsidR="003D4541" w:rsidRPr="00537C87">
        <w:rPr>
          <w:rFonts w:ascii="Arial Narrow" w:hAnsi="Arial Narrow"/>
          <w:sz w:val="21"/>
          <w:szCs w:val="21"/>
        </w:rPr>
        <w:t xml:space="preserve"> bude vydokladovaný minimálne 3 cenovými ponukami.</w:t>
      </w:r>
    </w:p>
    <w:p w14:paraId="53A00177" w14:textId="77777777" w:rsidR="003D4541" w:rsidRPr="00537C87" w:rsidRDefault="003D4541" w:rsidP="003F2A2B">
      <w:pPr>
        <w:ind w:left="567" w:hanging="567"/>
        <w:rPr>
          <w:rFonts w:ascii="Arial Narrow" w:hAnsi="Arial Narrow"/>
          <w:sz w:val="21"/>
          <w:szCs w:val="21"/>
        </w:rPr>
      </w:pPr>
    </w:p>
    <w:p w14:paraId="3C6506C0" w14:textId="083463BA" w:rsidR="003D4541" w:rsidRPr="00537C87" w:rsidRDefault="003D4541" w:rsidP="003F2A2B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5.</w:t>
      </w:r>
      <w:r w:rsidR="003F2A2B" w:rsidRPr="00537C87">
        <w:rPr>
          <w:rFonts w:ascii="Arial Narrow" w:hAnsi="Arial Narrow"/>
          <w:sz w:val="21"/>
          <w:szCs w:val="21"/>
        </w:rPr>
        <w:t>5</w:t>
      </w:r>
      <w:r w:rsidRPr="00537C87">
        <w:rPr>
          <w:rFonts w:ascii="Arial Narrow" w:hAnsi="Arial Narrow"/>
          <w:sz w:val="21"/>
          <w:szCs w:val="21"/>
        </w:rPr>
        <w:tab/>
        <w:t>Takto vykalkulované ocenenie prác bude odsúhlasené podľa článku 13 Zmeny a úpravy alebo podčlánku 20.1 Nároky Zhotoviteľa</w:t>
      </w:r>
      <w:r w:rsidR="001A49FC" w:rsidRPr="00537C87">
        <w:rPr>
          <w:rFonts w:ascii="Arial Narrow" w:hAnsi="Arial Narrow"/>
          <w:sz w:val="21"/>
          <w:szCs w:val="21"/>
        </w:rPr>
        <w:t xml:space="preserve"> a podčlánku 3.5</w:t>
      </w:r>
      <w:r w:rsidR="001710EC" w:rsidRPr="00537C87">
        <w:rPr>
          <w:rFonts w:ascii="Arial Narrow" w:hAnsi="Arial Narrow"/>
          <w:sz w:val="21"/>
          <w:szCs w:val="21"/>
        </w:rPr>
        <w:t xml:space="preserve"> Rozhodnutia</w:t>
      </w:r>
      <w:r w:rsidRPr="00537C87">
        <w:rPr>
          <w:rFonts w:ascii="Arial Narrow" w:hAnsi="Arial Narrow"/>
          <w:sz w:val="21"/>
          <w:szCs w:val="21"/>
        </w:rPr>
        <w:t>.</w:t>
      </w:r>
    </w:p>
    <w:p w14:paraId="083C2106" w14:textId="77777777" w:rsidR="007644F8" w:rsidRPr="00537C87" w:rsidRDefault="007644F8" w:rsidP="003F2A2B">
      <w:pPr>
        <w:ind w:left="567" w:hanging="567"/>
        <w:rPr>
          <w:rFonts w:ascii="Arial Narrow" w:hAnsi="Arial Narrow"/>
          <w:sz w:val="21"/>
          <w:szCs w:val="21"/>
        </w:rPr>
      </w:pPr>
    </w:p>
    <w:p w14:paraId="0AC0C966" w14:textId="5E8464B3" w:rsidR="003D4541" w:rsidRPr="00537C87" w:rsidRDefault="003F2A2B" w:rsidP="003F2A2B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5.</w:t>
      </w:r>
      <w:r w:rsidR="003D4541" w:rsidRPr="00537C87">
        <w:rPr>
          <w:rFonts w:ascii="Arial Narrow" w:hAnsi="Arial Narrow"/>
          <w:sz w:val="21"/>
          <w:szCs w:val="21"/>
        </w:rPr>
        <w:t>6</w:t>
      </w:r>
      <w:r w:rsidR="003D4541" w:rsidRPr="00537C87">
        <w:rPr>
          <w:rFonts w:ascii="Arial Narrow" w:hAnsi="Arial Narrow"/>
          <w:sz w:val="21"/>
          <w:szCs w:val="21"/>
        </w:rPr>
        <w:tab/>
        <w:t>Ak sa vyžaduje zmena prác v zmysle článku 13. a 20., potom zmluvná cena bude upravená tak, že cena uvedená vo Formulári platieb bude upravená a nahradí sa novou cenou.</w:t>
      </w:r>
    </w:p>
    <w:p w14:paraId="6E56DD17" w14:textId="77777777" w:rsidR="007644F8" w:rsidRPr="00537C87" w:rsidRDefault="007644F8" w:rsidP="003F2A2B">
      <w:pPr>
        <w:ind w:left="567" w:hanging="567"/>
        <w:rPr>
          <w:rFonts w:ascii="Arial Narrow" w:hAnsi="Arial Narrow"/>
          <w:sz w:val="21"/>
          <w:szCs w:val="21"/>
        </w:rPr>
      </w:pPr>
    </w:p>
    <w:p w14:paraId="20FAF2C6" w14:textId="71504A3C" w:rsidR="003D4541" w:rsidRPr="00537C87" w:rsidRDefault="003F2A2B" w:rsidP="003F2A2B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5.</w:t>
      </w:r>
      <w:r w:rsidR="003D4541" w:rsidRPr="00537C87">
        <w:rPr>
          <w:rFonts w:ascii="Arial Narrow" w:hAnsi="Arial Narrow"/>
          <w:sz w:val="21"/>
          <w:szCs w:val="21"/>
        </w:rPr>
        <w:t>7</w:t>
      </w:r>
      <w:r w:rsidR="003D4541" w:rsidRPr="00537C87">
        <w:rPr>
          <w:rFonts w:ascii="Arial Narrow" w:hAnsi="Arial Narrow"/>
          <w:sz w:val="21"/>
          <w:szCs w:val="21"/>
        </w:rPr>
        <w:tab/>
        <w:t xml:space="preserve">Stavebné práce, ktoré sa nebudú realizovať na objekte budú </w:t>
      </w:r>
      <w:proofErr w:type="spellStart"/>
      <w:r w:rsidR="003D4541" w:rsidRPr="00537C87">
        <w:rPr>
          <w:rFonts w:ascii="Arial Narrow" w:hAnsi="Arial Narrow"/>
          <w:sz w:val="21"/>
          <w:szCs w:val="21"/>
        </w:rPr>
        <w:t>nakalkulované</w:t>
      </w:r>
      <w:proofErr w:type="spellEnd"/>
      <w:r w:rsidR="003D4541" w:rsidRPr="00537C87">
        <w:rPr>
          <w:rFonts w:ascii="Arial Narrow" w:hAnsi="Arial Narrow"/>
          <w:sz w:val="21"/>
          <w:szCs w:val="21"/>
        </w:rPr>
        <w:t xml:space="preserve"> v zmysle tohto článku </w:t>
      </w:r>
      <w:r w:rsidR="00535282" w:rsidRPr="00537C87">
        <w:rPr>
          <w:rFonts w:ascii="Arial Narrow" w:hAnsi="Arial Narrow"/>
          <w:sz w:val="21"/>
          <w:szCs w:val="21"/>
        </w:rPr>
        <w:t>5</w:t>
      </w:r>
      <w:r w:rsidR="003D4541" w:rsidRPr="00537C87">
        <w:rPr>
          <w:rFonts w:ascii="Arial Narrow" w:hAnsi="Arial Narrow"/>
          <w:sz w:val="21"/>
          <w:szCs w:val="21"/>
        </w:rPr>
        <w:t xml:space="preserve"> Postup pri naviac, nových a menej prácach. Tieto náklady odsúhlasené obstarávateľom a stavebnotechnickým dozorom budú odrátané z formulára platieb zhotoviteľa.</w:t>
      </w:r>
    </w:p>
    <w:p w14:paraId="036D7C6D" w14:textId="77777777" w:rsidR="007644F8" w:rsidRPr="00537C87" w:rsidRDefault="007644F8" w:rsidP="003F2A2B">
      <w:pPr>
        <w:ind w:left="567" w:hanging="567"/>
        <w:rPr>
          <w:rFonts w:ascii="Arial Narrow" w:hAnsi="Arial Narrow"/>
          <w:sz w:val="21"/>
          <w:szCs w:val="21"/>
        </w:rPr>
      </w:pPr>
    </w:p>
    <w:p w14:paraId="5640498E" w14:textId="0FA80008" w:rsidR="003D4541" w:rsidRPr="00537C87" w:rsidRDefault="003F2A2B" w:rsidP="003F2A2B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5.</w:t>
      </w:r>
      <w:r w:rsidR="003D4541" w:rsidRPr="00537C87">
        <w:rPr>
          <w:rFonts w:ascii="Arial Narrow" w:hAnsi="Arial Narrow"/>
          <w:sz w:val="21"/>
          <w:szCs w:val="21"/>
        </w:rPr>
        <w:t>8</w:t>
      </w:r>
      <w:r w:rsidR="003D4541" w:rsidRPr="00537C87">
        <w:rPr>
          <w:rFonts w:ascii="Arial Narrow" w:hAnsi="Arial Narrow"/>
          <w:sz w:val="21"/>
          <w:szCs w:val="21"/>
        </w:rPr>
        <w:tab/>
        <w:t>V prípade predĺženia lehoty výstavby budú Zhotoviteľovi na prevádzku zariadenia staveniska priznané iba priame náklady súvisiace s touto položkou (nájomné priestorov, elektrina, voda, plyn, komunálny odpad, atď.)  bez réžie a zisku.</w:t>
      </w:r>
    </w:p>
    <w:p w14:paraId="4F03D999" w14:textId="77777777" w:rsidR="007644F8" w:rsidRPr="00537C87" w:rsidRDefault="007644F8" w:rsidP="003F2A2B">
      <w:pPr>
        <w:ind w:left="567" w:hanging="567"/>
        <w:rPr>
          <w:rFonts w:ascii="Arial Narrow" w:hAnsi="Arial Narrow"/>
          <w:sz w:val="21"/>
          <w:szCs w:val="21"/>
        </w:rPr>
      </w:pPr>
    </w:p>
    <w:p w14:paraId="4293BD01" w14:textId="576B580C" w:rsidR="003D4541" w:rsidRPr="00537C87" w:rsidRDefault="003F2A2B" w:rsidP="003F2A2B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5.</w:t>
      </w:r>
      <w:r w:rsidR="003D4541" w:rsidRPr="00537C87">
        <w:rPr>
          <w:rFonts w:ascii="Arial Narrow" w:hAnsi="Arial Narrow"/>
          <w:sz w:val="21"/>
          <w:szCs w:val="21"/>
        </w:rPr>
        <w:t>9</w:t>
      </w:r>
      <w:r w:rsidR="003D4541" w:rsidRPr="00537C87">
        <w:rPr>
          <w:rFonts w:ascii="Arial Narrow" w:hAnsi="Arial Narrow"/>
          <w:sz w:val="21"/>
          <w:szCs w:val="21"/>
        </w:rPr>
        <w:tab/>
        <w:t>V prípade predĺženia lehoty výstavby nebudú Zhotoviteľovi priznané žiadne náklady spojené s vedením a riadením stavebných prác, ktoré musí mať Zhotoviteľ zahrnuté v nepriamych nákladoch vo svojej ponuke (správna, výrobná réžia) a zisk. Tento bod sa neuplatní v prípade kalkulovania stavebných prác podľa vyššie uvedených bodov tohto článku.</w:t>
      </w:r>
    </w:p>
    <w:p w14:paraId="1342C47C" w14:textId="77777777" w:rsidR="005C2425" w:rsidRPr="00537C87" w:rsidRDefault="005C2425" w:rsidP="003F2A2B">
      <w:pPr>
        <w:ind w:left="567" w:hanging="567"/>
        <w:rPr>
          <w:rFonts w:ascii="Arial Narrow" w:hAnsi="Arial Narrow"/>
          <w:sz w:val="21"/>
          <w:szCs w:val="21"/>
        </w:rPr>
      </w:pPr>
    </w:p>
    <w:p w14:paraId="0733008B" w14:textId="02EB5558" w:rsidR="005C2425" w:rsidRPr="00537C87" w:rsidRDefault="007249CB" w:rsidP="005C2425">
      <w:pPr>
        <w:pStyle w:val="Zarkazkladnhotextu3"/>
        <w:spacing w:after="0"/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lastRenderedPageBreak/>
        <w:t xml:space="preserve">5.10 </w:t>
      </w:r>
      <w:r w:rsidR="005C2425" w:rsidRPr="00537C87">
        <w:rPr>
          <w:rFonts w:ascii="Arial Narrow" w:hAnsi="Arial Narrow"/>
          <w:sz w:val="21"/>
          <w:szCs w:val="21"/>
        </w:rPr>
        <w:t xml:space="preserve"> </w:t>
      </w:r>
      <w:r w:rsidR="005827B6" w:rsidRPr="00537C87">
        <w:rPr>
          <w:rFonts w:ascii="Arial Narrow" w:hAnsi="Arial Narrow"/>
          <w:sz w:val="21"/>
          <w:szCs w:val="21"/>
        </w:rPr>
        <w:t xml:space="preserve"> </w:t>
      </w:r>
      <w:r w:rsidR="005C2425" w:rsidRPr="00537C87">
        <w:rPr>
          <w:rFonts w:ascii="Arial Narrow" w:hAnsi="Arial Narrow"/>
          <w:sz w:val="21"/>
          <w:szCs w:val="21"/>
        </w:rPr>
        <w:t>Pokyny, Nároky a Dodatky písomne schválené obidvomi zmluvnými stranami budú obsahovať všetky náklady potrebné na vykonanie prác vrátane réžie a zisku. Z uvedeného dôvodu nemá Zhotoviteľ nárok na náklady spojené s vedením a riadením týchto prác v predĺžení lehoty výstavby.</w:t>
      </w:r>
    </w:p>
    <w:p w14:paraId="4AA88859" w14:textId="1E7DFBA3" w:rsidR="005C2425" w:rsidRPr="00537C87" w:rsidRDefault="005C2425" w:rsidP="00C84547">
      <w:pPr>
        <w:pStyle w:val="Zarkazkladnhotextu3"/>
        <w:ind w:left="567" w:firstLine="0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V prípade predĺženia lehoty výstavby v súlade s pôvodným zadaním zo strany Objednávateľa budú Zhotovit</w:t>
      </w:r>
      <w:r w:rsidR="00C84547" w:rsidRPr="00537C87">
        <w:rPr>
          <w:rFonts w:ascii="Arial Narrow" w:hAnsi="Arial Narrow"/>
          <w:sz w:val="21"/>
          <w:szCs w:val="21"/>
        </w:rPr>
        <w:t>e</w:t>
      </w:r>
      <w:r w:rsidRPr="00537C87">
        <w:rPr>
          <w:rFonts w:ascii="Arial Narrow" w:hAnsi="Arial Narrow"/>
          <w:sz w:val="21"/>
          <w:szCs w:val="21"/>
        </w:rPr>
        <w:t xml:space="preserve">ľovi priznané iba oprávnené náklady priamo súvisiace s prácami, ktoré spôsobili toto predĺženie. Tieto náklady budú vyčíslené a preukázané cez členov projektového tímu požadovaného Objednávateľom vo Zväzku 3, </w:t>
      </w:r>
      <w:r w:rsidR="40E69241" w:rsidRPr="00537C87">
        <w:rPr>
          <w:rFonts w:ascii="Arial Narrow" w:hAnsi="Arial Narrow"/>
          <w:sz w:val="21"/>
          <w:szCs w:val="21"/>
        </w:rPr>
        <w:t>Č</w:t>
      </w:r>
      <w:r w:rsidRPr="00537C87">
        <w:rPr>
          <w:rFonts w:ascii="Arial Narrow" w:hAnsi="Arial Narrow"/>
          <w:sz w:val="21"/>
          <w:szCs w:val="21"/>
        </w:rPr>
        <w:t>asť</w:t>
      </w:r>
      <w:r w:rsidR="24DFF47D" w:rsidRPr="00537C87">
        <w:rPr>
          <w:rFonts w:ascii="Arial Narrow" w:hAnsi="Arial Narrow"/>
          <w:sz w:val="21"/>
          <w:szCs w:val="21"/>
        </w:rPr>
        <w:t xml:space="preserve"> </w:t>
      </w:r>
      <w:r w:rsidRPr="00537C87">
        <w:rPr>
          <w:rFonts w:ascii="Arial Narrow" w:hAnsi="Arial Narrow"/>
          <w:sz w:val="21"/>
          <w:szCs w:val="21"/>
        </w:rPr>
        <w:t>1</w:t>
      </w:r>
      <w:r w:rsidR="3F3E6514" w:rsidRPr="00537C87">
        <w:rPr>
          <w:rFonts w:ascii="Arial Narrow" w:hAnsi="Arial Narrow"/>
          <w:sz w:val="21"/>
          <w:szCs w:val="21"/>
        </w:rPr>
        <w:t xml:space="preserve"> Súťažných podkladov</w:t>
      </w:r>
      <w:r w:rsidRPr="00537C87">
        <w:rPr>
          <w:rFonts w:ascii="Arial Narrow" w:hAnsi="Arial Narrow"/>
          <w:sz w:val="21"/>
          <w:szCs w:val="21"/>
        </w:rPr>
        <w:t xml:space="preserve"> s výhradným naviazaním len na rozsah prác, ktoré spôsobili predĺženie lehoty výstavby. Náklady na projektový tím budú podľa Zväzku 3, časť1, čl. 2.3.1 vyčíslené a preukázané nasledovne:</w:t>
      </w:r>
    </w:p>
    <w:p w14:paraId="3E838C7C" w14:textId="622B529C" w:rsidR="005C2425" w:rsidRPr="00537C87" w:rsidRDefault="005C2425" w:rsidP="00C84547">
      <w:pPr>
        <w:pStyle w:val="Zarkazkladnhotextu3"/>
        <w:ind w:left="1134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a)</w:t>
      </w:r>
      <w:r w:rsidR="005827B6" w:rsidRPr="00537C87">
        <w:rPr>
          <w:rFonts w:ascii="Arial Narrow" w:hAnsi="Arial Narrow"/>
          <w:sz w:val="21"/>
          <w:szCs w:val="21"/>
        </w:rPr>
        <w:t xml:space="preserve">      </w:t>
      </w:r>
      <w:r w:rsidRPr="00537C87">
        <w:rPr>
          <w:rFonts w:ascii="Arial Narrow" w:hAnsi="Arial Narrow"/>
          <w:sz w:val="21"/>
          <w:szCs w:val="21"/>
        </w:rPr>
        <w:t xml:space="preserve"> </w:t>
      </w:r>
      <w:r w:rsidR="00D14E3C" w:rsidRPr="00537C87">
        <w:rPr>
          <w:rFonts w:ascii="Arial Narrow" w:hAnsi="Arial Narrow"/>
          <w:sz w:val="21"/>
          <w:szCs w:val="21"/>
        </w:rPr>
        <w:t xml:space="preserve">Stavebným </w:t>
      </w:r>
      <w:r w:rsidRPr="00537C87">
        <w:rPr>
          <w:rFonts w:ascii="Arial Narrow" w:hAnsi="Arial Narrow"/>
          <w:sz w:val="21"/>
          <w:szCs w:val="21"/>
        </w:rPr>
        <w:t>dozorom posúdenú mennú prítomnosť členov projektového tímu potrebných pre zabezpečenie predĺženia týchto prác,</w:t>
      </w:r>
    </w:p>
    <w:p w14:paraId="57B135D4" w14:textId="2704C709" w:rsidR="005C2425" w:rsidRPr="00537C87" w:rsidRDefault="005C2425" w:rsidP="00C84547">
      <w:pPr>
        <w:pStyle w:val="Zarkazkladnhotextu3"/>
        <w:ind w:left="1134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b)  </w:t>
      </w:r>
      <w:r w:rsidR="005827B6" w:rsidRPr="00537C87">
        <w:rPr>
          <w:rFonts w:ascii="Arial Narrow" w:hAnsi="Arial Narrow"/>
          <w:sz w:val="21"/>
          <w:szCs w:val="21"/>
        </w:rPr>
        <w:t xml:space="preserve">    </w:t>
      </w:r>
      <w:r w:rsidRPr="00537C87">
        <w:rPr>
          <w:rFonts w:ascii="Arial Narrow" w:hAnsi="Arial Narrow"/>
          <w:sz w:val="21"/>
          <w:szCs w:val="21"/>
        </w:rPr>
        <w:t xml:space="preserve"> Priame mzdové náklady  s prislúchajúcimi odvodmi, </w:t>
      </w:r>
    </w:p>
    <w:p w14:paraId="446AFC7A" w14:textId="7D33504A" w:rsidR="005C2425" w:rsidRPr="00537C87" w:rsidRDefault="005C2425" w:rsidP="00C84547">
      <w:pPr>
        <w:pStyle w:val="Zarkazkladnhotextu3"/>
        <w:ind w:left="1134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c) </w:t>
      </w:r>
      <w:r w:rsidR="005827B6" w:rsidRPr="00537C87">
        <w:rPr>
          <w:rFonts w:ascii="Arial Narrow" w:hAnsi="Arial Narrow"/>
          <w:sz w:val="21"/>
          <w:szCs w:val="21"/>
        </w:rPr>
        <w:t xml:space="preserve">      </w:t>
      </w:r>
      <w:r w:rsidRPr="00537C87">
        <w:rPr>
          <w:rFonts w:ascii="Arial Narrow" w:hAnsi="Arial Narrow"/>
          <w:sz w:val="21"/>
          <w:szCs w:val="21"/>
        </w:rPr>
        <w:t>Ostatné priame náklady priamo súvisiace s vyššie schválenými pracovníkmi projektového tímu napr. služobné auto na plnenie povinností, náklady spojené s mobilným telefónom prideleným na meno a pod.</w:t>
      </w:r>
    </w:p>
    <w:p w14:paraId="30A782F2" w14:textId="24A40344" w:rsidR="004F4DC8" w:rsidRPr="00537C87" w:rsidRDefault="00BB4222" w:rsidP="0099547C">
      <w:pPr>
        <w:pStyle w:val="Nadpis1"/>
        <w:rPr>
          <w:rFonts w:ascii="Arial Narrow" w:hAnsi="Arial Narrow"/>
          <w:color w:val="000000" w:themeColor="text1"/>
        </w:rPr>
      </w:pPr>
      <w:bookmarkStart w:id="14" w:name="_Toc98499349"/>
      <w:r w:rsidRPr="00537C87">
        <w:rPr>
          <w:rFonts w:ascii="Arial Narrow" w:hAnsi="Arial Narrow"/>
          <w:color w:val="000000" w:themeColor="text1"/>
        </w:rPr>
        <w:t>CELKOVÝ VÝKAZ VÝMER</w:t>
      </w:r>
      <w:bookmarkEnd w:id="14"/>
      <w:r w:rsidRPr="00537C87">
        <w:rPr>
          <w:rFonts w:ascii="Arial Narrow" w:hAnsi="Arial Narrow"/>
          <w:color w:val="000000" w:themeColor="text1"/>
        </w:rPr>
        <w:t xml:space="preserve"> </w:t>
      </w:r>
    </w:p>
    <w:p w14:paraId="25574420" w14:textId="65F8ADED" w:rsidR="004F4DC8" w:rsidRPr="00537C87" w:rsidRDefault="0099547C" w:rsidP="0099547C">
      <w:pPr>
        <w:ind w:left="567" w:hanging="567"/>
        <w:rPr>
          <w:rFonts w:ascii="Arial Narrow" w:hAnsi="Arial Narrow"/>
          <w:sz w:val="21"/>
          <w:szCs w:val="21"/>
        </w:rPr>
      </w:pPr>
      <w:r w:rsidRPr="00CA2274">
        <w:rPr>
          <w:rFonts w:ascii="Arial Narrow" w:hAnsi="Arial Narrow"/>
        </w:rPr>
        <w:t>6.</w:t>
      </w:r>
      <w:r w:rsidR="004F4DC8" w:rsidRPr="00CA2274">
        <w:rPr>
          <w:rFonts w:ascii="Arial Narrow" w:hAnsi="Arial Narrow"/>
        </w:rPr>
        <w:t>1</w:t>
      </w:r>
      <w:r w:rsidRPr="00CA2274">
        <w:tab/>
      </w:r>
      <w:r w:rsidR="004F4DC8" w:rsidRPr="00537C87">
        <w:rPr>
          <w:rFonts w:ascii="Arial Narrow" w:hAnsi="Arial Narrow"/>
          <w:sz w:val="21"/>
          <w:szCs w:val="21"/>
        </w:rPr>
        <w:t>V súlade s Požiadavkami Objednávateľa (</w:t>
      </w:r>
      <w:r w:rsidR="00823E04" w:rsidRPr="00537C87">
        <w:rPr>
          <w:rFonts w:ascii="Arial Narrow" w:hAnsi="Arial Narrow"/>
          <w:sz w:val="21"/>
          <w:szCs w:val="21"/>
        </w:rPr>
        <w:t>Z</w:t>
      </w:r>
      <w:r w:rsidR="004F4DC8" w:rsidRPr="00537C87">
        <w:rPr>
          <w:rFonts w:ascii="Arial Narrow" w:hAnsi="Arial Narrow"/>
          <w:sz w:val="21"/>
          <w:szCs w:val="21"/>
        </w:rPr>
        <w:t>väzok 3</w:t>
      </w:r>
      <w:r w:rsidR="64CD0C1D" w:rsidRPr="00537C87">
        <w:rPr>
          <w:rFonts w:ascii="Arial Narrow" w:hAnsi="Arial Narrow"/>
          <w:sz w:val="21"/>
          <w:szCs w:val="21"/>
        </w:rPr>
        <w:t>, Časť 1 Súťažných podkladov</w:t>
      </w:r>
      <w:r w:rsidR="005D2DD6" w:rsidRPr="00537C87">
        <w:rPr>
          <w:rFonts w:ascii="Arial Narrow" w:hAnsi="Arial Narrow"/>
          <w:sz w:val="21"/>
          <w:szCs w:val="21"/>
        </w:rPr>
        <w:t xml:space="preserve">) </w:t>
      </w:r>
      <w:r w:rsidR="007D6BB0" w:rsidRPr="00537C87">
        <w:rPr>
          <w:rFonts w:ascii="Arial Narrow" w:hAnsi="Arial Narrow"/>
          <w:sz w:val="21"/>
          <w:szCs w:val="21"/>
        </w:rPr>
        <w:t xml:space="preserve">bude </w:t>
      </w:r>
      <w:r w:rsidR="004F4DC8" w:rsidRPr="00537C87">
        <w:rPr>
          <w:rFonts w:ascii="Arial Narrow" w:hAnsi="Arial Narrow"/>
          <w:sz w:val="21"/>
          <w:szCs w:val="21"/>
        </w:rPr>
        <w:t xml:space="preserve">Zhotoviteľ povinný v rámci prípravy DSP v rozsahu DRS vyhotoviť ocenený celkový výkaz výmer v súlade s platným triednikom stavebných prác do podrobnosti najmenej 14 miest. Triednik stavebných prác vychádza zo Spoločného slovníka obstarávania vydaného Nariadením komisie (ES) č. 213/2008 z 28 novembra 2007, ktorým sa mení a dopĺňa nariadenie Európskeho parlamentu a Rady 2004/17/ES a 2004/18/ES.  Z CPV sa využije Hlavný slovník a jeho prvých 6 miest triedenia. </w:t>
      </w:r>
    </w:p>
    <w:p w14:paraId="1FDD3AAC" w14:textId="77777777" w:rsidR="004F4DC8" w:rsidRPr="00537C87" w:rsidRDefault="004F4DC8" w:rsidP="0099547C">
      <w:pPr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Tento celkový výkaz výmer bude obsahovať:</w:t>
      </w:r>
    </w:p>
    <w:p w14:paraId="0520910F" w14:textId="1FD72909" w:rsidR="004F4DC8" w:rsidRPr="00537C87" w:rsidRDefault="004F4DC8" w:rsidP="008D546A">
      <w:pPr>
        <w:pStyle w:val="odrka"/>
        <w:numPr>
          <w:ilvl w:val="0"/>
          <w:numId w:val="33"/>
        </w:numPr>
        <w:ind w:left="851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číslo položky v zmysle príslušného triednika stavebných prác</w:t>
      </w:r>
    </w:p>
    <w:p w14:paraId="4D69A53F" w14:textId="76C9CC57" w:rsidR="004F4DC8" w:rsidRPr="00537C87" w:rsidRDefault="004F4DC8" w:rsidP="008D546A">
      <w:pPr>
        <w:pStyle w:val="odrka"/>
        <w:numPr>
          <w:ilvl w:val="0"/>
          <w:numId w:val="33"/>
        </w:numPr>
        <w:ind w:left="851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popis - názov položky</w:t>
      </w:r>
    </w:p>
    <w:p w14:paraId="68F52F96" w14:textId="40D41842" w:rsidR="004F4DC8" w:rsidRPr="00537C87" w:rsidRDefault="004F4DC8" w:rsidP="008D546A">
      <w:pPr>
        <w:pStyle w:val="odrka"/>
        <w:numPr>
          <w:ilvl w:val="0"/>
          <w:numId w:val="33"/>
        </w:numPr>
        <w:ind w:left="851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mernú jednotku</w:t>
      </w:r>
    </w:p>
    <w:p w14:paraId="212F7532" w14:textId="3925A8CB" w:rsidR="004F4DC8" w:rsidRPr="00537C87" w:rsidRDefault="004F4DC8" w:rsidP="008D546A">
      <w:pPr>
        <w:pStyle w:val="odrka"/>
        <w:numPr>
          <w:ilvl w:val="0"/>
          <w:numId w:val="33"/>
        </w:numPr>
        <w:ind w:left="851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množstvo za mernú jednotku</w:t>
      </w:r>
    </w:p>
    <w:p w14:paraId="34AFC1A0" w14:textId="69142C46" w:rsidR="004F4DC8" w:rsidRPr="00537C87" w:rsidRDefault="004F4DC8" w:rsidP="008D546A">
      <w:pPr>
        <w:pStyle w:val="odrka"/>
        <w:numPr>
          <w:ilvl w:val="0"/>
          <w:numId w:val="33"/>
        </w:numPr>
        <w:ind w:left="851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cenu za mernú jednotku v eur bez DPH</w:t>
      </w:r>
    </w:p>
    <w:p w14:paraId="55A3F562" w14:textId="065C24C2" w:rsidR="004F4DC8" w:rsidRPr="00537C87" w:rsidRDefault="004F4DC8" w:rsidP="008D546A">
      <w:pPr>
        <w:pStyle w:val="odrka"/>
        <w:numPr>
          <w:ilvl w:val="0"/>
          <w:numId w:val="33"/>
        </w:numPr>
        <w:ind w:left="851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cenu celkovú v eur bez DPH</w:t>
      </w:r>
    </w:p>
    <w:p w14:paraId="17FAE139" w14:textId="77777777" w:rsidR="004F4DC8" w:rsidRPr="00537C87" w:rsidRDefault="004F4DC8" w:rsidP="004F4DC8">
      <w:pPr>
        <w:rPr>
          <w:rFonts w:ascii="Arial Narrow" w:hAnsi="Arial Narrow"/>
          <w:sz w:val="21"/>
          <w:szCs w:val="21"/>
        </w:rPr>
      </w:pPr>
    </w:p>
    <w:p w14:paraId="0E099DC7" w14:textId="69BDADD5" w:rsidR="004F4DC8" w:rsidRPr="00537C87" w:rsidRDefault="004F4DC8" w:rsidP="00E639A3">
      <w:pPr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Zhotoviteľ pri zostavovaní výkazu výmer častí stavby musí dodržať celkové ceny jednotlivých častí stavby podľa klasifikácie stavieb obsiahnutých vo Formulári platieb ako aj výšku Akceptovanej zmluvnej hodnoty.</w:t>
      </w:r>
    </w:p>
    <w:p w14:paraId="2CC2C555" w14:textId="77777777" w:rsidR="004F4DC8" w:rsidRPr="00537C87" w:rsidRDefault="004F4DC8" w:rsidP="004F4DC8">
      <w:pPr>
        <w:rPr>
          <w:rFonts w:ascii="Arial Narrow" w:hAnsi="Arial Narrow"/>
          <w:sz w:val="21"/>
          <w:szCs w:val="21"/>
        </w:rPr>
      </w:pPr>
    </w:p>
    <w:p w14:paraId="21F6815C" w14:textId="73058A0A" w:rsidR="004F4DC8" w:rsidRPr="00537C87" w:rsidRDefault="0099547C" w:rsidP="00E639A3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6.</w:t>
      </w:r>
      <w:r w:rsidR="004F4DC8" w:rsidRPr="00537C87">
        <w:rPr>
          <w:rFonts w:ascii="Arial Narrow" w:hAnsi="Arial Narrow"/>
          <w:sz w:val="21"/>
          <w:szCs w:val="21"/>
        </w:rPr>
        <w:t>2</w:t>
      </w:r>
      <w:r w:rsidR="004F4DC8" w:rsidRPr="00537C87">
        <w:rPr>
          <w:rFonts w:ascii="Arial Narrow" w:hAnsi="Arial Narrow"/>
          <w:sz w:val="21"/>
          <w:szCs w:val="21"/>
        </w:rPr>
        <w:tab/>
        <w:t xml:space="preserve">Pre účely stanovenia čiastok splatných Zhotoviteľovi môže stavebnotechnický dozor použiť ocenený výkaz výmer </w:t>
      </w:r>
      <w:r w:rsidR="00CE3F75" w:rsidRPr="00537C87">
        <w:rPr>
          <w:rFonts w:ascii="Arial Narrow" w:hAnsi="Arial Narrow"/>
          <w:sz w:val="21"/>
          <w:szCs w:val="21"/>
        </w:rPr>
        <w:t xml:space="preserve">Diela </w:t>
      </w:r>
      <w:r w:rsidR="004F4DC8" w:rsidRPr="00537C87">
        <w:rPr>
          <w:rFonts w:ascii="Arial Narrow" w:hAnsi="Arial Narrow"/>
          <w:sz w:val="21"/>
          <w:szCs w:val="21"/>
        </w:rPr>
        <w:t>ako pomôcku stanovenia skutočného postupu prác. Predmetný výkaz výmer však nie je v žiadnom prípade súčasťou Formulára platieb a prípadné nepresnosti predmetného výkazu výmer nebudú zakladať právo Zhotoviteľa požadovať akékoľvek zmeny v splatnej čiastke určenej Stavebnotechnickým dozorom.</w:t>
      </w:r>
    </w:p>
    <w:p w14:paraId="28CE09C5" w14:textId="77777777" w:rsidR="004F4DC8" w:rsidRPr="00537C87" w:rsidRDefault="004F4DC8" w:rsidP="004F4DC8">
      <w:pPr>
        <w:rPr>
          <w:rFonts w:ascii="Arial Narrow" w:hAnsi="Arial Narrow"/>
          <w:sz w:val="21"/>
          <w:szCs w:val="21"/>
        </w:rPr>
      </w:pPr>
    </w:p>
    <w:p w14:paraId="07C30223" w14:textId="10353CDC" w:rsidR="00A56A16" w:rsidRPr="00537C87" w:rsidRDefault="0099547C" w:rsidP="00E639A3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6.</w:t>
      </w:r>
      <w:r w:rsidR="004F4DC8" w:rsidRPr="00537C87">
        <w:rPr>
          <w:rFonts w:ascii="Arial Narrow" w:hAnsi="Arial Narrow"/>
          <w:sz w:val="21"/>
          <w:szCs w:val="21"/>
        </w:rPr>
        <w:t>3</w:t>
      </w:r>
      <w:r w:rsidR="004F4DC8" w:rsidRPr="00537C87">
        <w:rPr>
          <w:rFonts w:ascii="Arial Narrow" w:hAnsi="Arial Narrow"/>
          <w:sz w:val="21"/>
          <w:szCs w:val="21"/>
        </w:rPr>
        <w:tab/>
        <w:t>Predmetný celkový výkaz výmer Diela bude Zhotoviteľom aktualizovaný v rámci prípravy D</w:t>
      </w:r>
      <w:r w:rsidR="00876E40" w:rsidRPr="00537C87">
        <w:rPr>
          <w:rFonts w:ascii="Arial Narrow" w:hAnsi="Arial Narrow"/>
          <w:sz w:val="21"/>
          <w:szCs w:val="21"/>
        </w:rPr>
        <w:t>R</w:t>
      </w:r>
      <w:r w:rsidR="004F4DC8" w:rsidRPr="00537C87">
        <w:rPr>
          <w:rFonts w:ascii="Arial Narrow" w:hAnsi="Arial Narrow"/>
          <w:sz w:val="21"/>
          <w:szCs w:val="21"/>
        </w:rPr>
        <w:t>S v súlade s Požiadavkami Objednávateľa</w:t>
      </w:r>
      <w:r w:rsidR="00647EF2" w:rsidRPr="00537C87">
        <w:rPr>
          <w:rFonts w:ascii="Arial Narrow" w:hAnsi="Arial Narrow"/>
          <w:sz w:val="21"/>
          <w:szCs w:val="21"/>
        </w:rPr>
        <w:t xml:space="preserve"> a na konci stavby bude aktualizovaný na skutočný stav podľa DS</w:t>
      </w:r>
      <w:r w:rsidR="00F13B0D" w:rsidRPr="00537C87">
        <w:rPr>
          <w:rFonts w:ascii="Arial Narrow" w:hAnsi="Arial Narrow"/>
          <w:sz w:val="21"/>
          <w:szCs w:val="21"/>
        </w:rPr>
        <w:t>V</w:t>
      </w:r>
      <w:r w:rsidR="004F4DC8" w:rsidRPr="00537C87">
        <w:rPr>
          <w:rFonts w:ascii="Arial Narrow" w:hAnsi="Arial Narrow"/>
          <w:sz w:val="21"/>
          <w:szCs w:val="21"/>
        </w:rPr>
        <w:t>.</w:t>
      </w:r>
      <w:r w:rsidR="00F13B0D" w:rsidRPr="00537C87">
        <w:rPr>
          <w:rFonts w:ascii="Arial Narrow" w:hAnsi="Arial Narrow"/>
          <w:sz w:val="21"/>
          <w:szCs w:val="21"/>
        </w:rPr>
        <w:t xml:space="preserve"> Výkaz výmer</w:t>
      </w:r>
      <w:r w:rsidR="00FB7F2A" w:rsidRPr="00537C87">
        <w:rPr>
          <w:rFonts w:ascii="Arial Narrow" w:hAnsi="Arial Narrow"/>
          <w:sz w:val="21"/>
          <w:szCs w:val="21"/>
        </w:rPr>
        <w:t xml:space="preserve"> bude rozdelený podľa jednotlivých správcov</w:t>
      </w:r>
      <w:r w:rsidR="00D824E4" w:rsidRPr="00537C87">
        <w:rPr>
          <w:rFonts w:ascii="Arial Narrow" w:hAnsi="Arial Narrow"/>
          <w:sz w:val="21"/>
          <w:szCs w:val="21"/>
        </w:rPr>
        <w:t xml:space="preserve"> (zoznam budúcich správc</w:t>
      </w:r>
      <w:r w:rsidR="004733D2" w:rsidRPr="00537C87">
        <w:rPr>
          <w:rFonts w:ascii="Arial Narrow" w:hAnsi="Arial Narrow"/>
          <w:sz w:val="21"/>
          <w:szCs w:val="21"/>
        </w:rPr>
        <w:t>ov dodá Zhotoviteľovi Objednávateľ pred odovzdaním</w:t>
      </w:r>
      <w:r w:rsidR="00D336CD" w:rsidRPr="00537C87">
        <w:rPr>
          <w:rFonts w:ascii="Arial Narrow" w:hAnsi="Arial Narrow"/>
          <w:sz w:val="21"/>
          <w:szCs w:val="21"/>
        </w:rPr>
        <w:t xml:space="preserve"> SO do správy)</w:t>
      </w:r>
      <w:r w:rsidR="00FB7F2A" w:rsidRPr="00537C87">
        <w:rPr>
          <w:rFonts w:ascii="Arial Narrow" w:hAnsi="Arial Narrow"/>
          <w:sz w:val="21"/>
          <w:szCs w:val="21"/>
        </w:rPr>
        <w:t xml:space="preserve">, aby bolo možné </w:t>
      </w:r>
      <w:r w:rsidR="00E7696C" w:rsidRPr="00537C87">
        <w:rPr>
          <w:rFonts w:ascii="Arial Narrow" w:hAnsi="Arial Narrow"/>
          <w:sz w:val="21"/>
          <w:szCs w:val="21"/>
        </w:rPr>
        <w:t>vybudované SO zaradiť do majetku</w:t>
      </w:r>
      <w:r w:rsidR="00462F30" w:rsidRPr="00537C87">
        <w:rPr>
          <w:rFonts w:ascii="Arial Narrow" w:hAnsi="Arial Narrow"/>
          <w:sz w:val="21"/>
          <w:szCs w:val="21"/>
        </w:rPr>
        <w:t xml:space="preserve"> jednotlivých organizácií </w:t>
      </w:r>
      <w:r w:rsidR="008061B8" w:rsidRPr="00537C87">
        <w:rPr>
          <w:rFonts w:ascii="Arial Narrow" w:hAnsi="Arial Narrow"/>
          <w:sz w:val="21"/>
          <w:szCs w:val="21"/>
        </w:rPr>
        <w:t xml:space="preserve">mesta alebo </w:t>
      </w:r>
      <w:r w:rsidR="00BB6596" w:rsidRPr="00537C87">
        <w:rPr>
          <w:rFonts w:ascii="Arial Narrow" w:hAnsi="Arial Narrow"/>
          <w:sz w:val="21"/>
          <w:szCs w:val="21"/>
        </w:rPr>
        <w:t>tretím stranám.</w:t>
      </w:r>
    </w:p>
    <w:p w14:paraId="20BEB790" w14:textId="77777777" w:rsidR="00A46E72" w:rsidRDefault="00A46E72" w:rsidP="00A56A16">
      <w:pPr>
        <w:rPr>
          <w:rFonts w:ascii="Arial Narrow" w:hAnsi="Arial Narrow"/>
          <w:sz w:val="21"/>
          <w:szCs w:val="21"/>
        </w:rPr>
      </w:pPr>
    </w:p>
    <w:p w14:paraId="5B6881B7" w14:textId="77777777" w:rsidR="00A46E72" w:rsidRDefault="00A46E72" w:rsidP="00A56A16">
      <w:pPr>
        <w:rPr>
          <w:rFonts w:ascii="Arial Narrow" w:hAnsi="Arial Narrow"/>
          <w:sz w:val="21"/>
          <w:szCs w:val="21"/>
        </w:rPr>
        <w:sectPr w:rsidR="00A46E72" w:rsidSect="002864A1">
          <w:headerReference w:type="even" r:id="rId24"/>
          <w:headerReference w:type="default" r:id="rId25"/>
          <w:footerReference w:type="even" r:id="rId26"/>
          <w:footerReference w:type="default" r:id="rId27"/>
          <w:headerReference w:type="first" r:id="rId28"/>
          <w:footerReference w:type="first" r:id="rId29"/>
          <w:pgSz w:w="11907" w:h="16840" w:code="9"/>
          <w:pgMar w:top="1408" w:right="1134" w:bottom="993" w:left="1418" w:header="709" w:footer="709" w:gutter="0"/>
          <w:cols w:space="1134"/>
          <w:docGrid w:linePitch="299"/>
        </w:sectPr>
      </w:pPr>
    </w:p>
    <w:bookmarkEnd w:id="2"/>
    <w:bookmarkEnd w:id="3"/>
    <w:bookmarkEnd w:id="4"/>
    <w:bookmarkEnd w:id="5"/>
    <w:bookmarkEnd w:id="6"/>
    <w:bookmarkEnd w:id="7"/>
    <w:bookmarkEnd w:id="8"/>
    <w:p w14:paraId="3EF362B2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r w:rsidRPr="007A4AB0">
        <w:rPr>
          <w:rFonts w:ascii="Arial Narrow" w:hAnsi="Arial Narrow"/>
          <w:noProof/>
          <w:color w:val="2F5496"/>
          <w:spacing w:val="6"/>
          <w:sz w:val="40"/>
          <w:szCs w:val="40"/>
          <w:lang w:eastAsia="en-US"/>
        </w:rPr>
        <w:lastRenderedPageBreak/>
        <w:drawing>
          <wp:inline distT="0" distB="0" distL="0" distR="0" wp14:anchorId="483FB67F" wp14:editId="4F4904EC">
            <wp:extent cx="3951406" cy="1888176"/>
            <wp:effectExtent l="0" t="0" r="0" b="0"/>
            <wp:docPr id="660064737" name="Obrázok 660064737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11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A1E1544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F2299F0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D78438F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9C4A7B4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8628DAB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r w:rsidRPr="007A4AB0">
        <w:rPr>
          <w:rFonts w:ascii="Arial Narrow" w:hAnsi="Arial Narrow" w:cs="Arial"/>
          <w:spacing w:val="6"/>
          <w:sz w:val="32"/>
          <w:szCs w:val="32"/>
        </w:rPr>
        <w:t>Zákazka na uskutočnenie stavebných prác</w:t>
      </w:r>
    </w:p>
    <w:p w14:paraId="17E19478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4096DAD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8C15486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BD467E0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EA1FC5A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75AEBD4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615E368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spacing w:val="6"/>
          <w:sz w:val="40"/>
          <w:szCs w:val="40"/>
        </w:rPr>
      </w:pPr>
      <w:r w:rsidRPr="007A4AB0">
        <w:rPr>
          <w:rFonts w:ascii="Arial Narrow" w:hAnsi="Arial Narrow" w:cs="Arial"/>
          <w:b/>
          <w:spacing w:val="6"/>
          <w:sz w:val="36"/>
          <w:szCs w:val="36"/>
        </w:rPr>
        <w:t>„</w:t>
      </w:r>
      <w:r w:rsidRPr="007A4AB0">
        <w:rPr>
          <w:rFonts w:ascii="Arial Narrow" w:eastAsia="Arial" w:hAnsi="Arial Narrow" w:cs="Arial"/>
          <w:b/>
          <w:spacing w:val="6"/>
          <w:sz w:val="36"/>
          <w:lang w:eastAsia="en-US"/>
        </w:rPr>
        <w:t>Modernizácia električkovej trate - Ružinovská radiála“</w:t>
      </w:r>
    </w:p>
    <w:p w14:paraId="00C1D9E3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7D0896C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634B14E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E82BDBD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8B5C6EC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7A4AB0">
        <w:rPr>
          <w:rFonts w:ascii="Arial Narrow" w:hAnsi="Arial Narrow" w:cs="Arial"/>
          <w:spacing w:val="6"/>
          <w:sz w:val="44"/>
          <w:szCs w:val="44"/>
        </w:rPr>
        <w:t>SÚŤAŽNÉ PODKLADY</w:t>
      </w:r>
    </w:p>
    <w:p w14:paraId="209D4A54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D393A9A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78A07BB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55745FB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0249F1A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7F87819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2240DC7" w14:textId="0125FB4D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7A4AB0">
        <w:rPr>
          <w:rFonts w:ascii="Arial Narrow" w:hAnsi="Arial Narrow" w:cs="Arial"/>
          <w:b/>
          <w:bCs/>
          <w:spacing w:val="6"/>
          <w:sz w:val="44"/>
          <w:szCs w:val="44"/>
        </w:rPr>
        <w:t xml:space="preserve">Zväzok </w:t>
      </w:r>
      <w:r>
        <w:rPr>
          <w:rFonts w:ascii="Arial Narrow" w:hAnsi="Arial Narrow" w:cs="Arial"/>
          <w:b/>
          <w:bCs/>
          <w:spacing w:val="6"/>
          <w:sz w:val="44"/>
          <w:szCs w:val="44"/>
        </w:rPr>
        <w:t>4</w:t>
      </w:r>
      <w:r w:rsidRPr="007A4AB0">
        <w:rPr>
          <w:rFonts w:ascii="Arial Narrow" w:hAnsi="Arial Narrow" w:cs="Arial"/>
          <w:b/>
          <w:bCs/>
          <w:spacing w:val="6"/>
          <w:sz w:val="44"/>
          <w:szCs w:val="44"/>
        </w:rPr>
        <w:t xml:space="preserve">, Časť </w:t>
      </w:r>
      <w:r w:rsidR="00123D4E">
        <w:rPr>
          <w:rFonts w:ascii="Arial Narrow" w:hAnsi="Arial Narrow" w:cs="Arial"/>
          <w:b/>
          <w:bCs/>
          <w:spacing w:val="6"/>
          <w:sz w:val="44"/>
          <w:szCs w:val="44"/>
        </w:rPr>
        <w:t>2</w:t>
      </w:r>
    </w:p>
    <w:p w14:paraId="31713373" w14:textId="248027B9" w:rsidR="00BD06B8" w:rsidRPr="007A4AB0" w:rsidRDefault="00123D4E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r w:rsidRPr="00123D4E">
        <w:rPr>
          <w:rFonts w:ascii="Arial Narrow" w:hAnsi="Arial Narrow" w:cs="Arial"/>
          <w:b/>
          <w:bCs/>
          <w:spacing w:val="6"/>
          <w:sz w:val="44"/>
          <w:szCs w:val="44"/>
        </w:rPr>
        <w:t>Formulár platieb</w:t>
      </w:r>
    </w:p>
    <w:p w14:paraId="5ECFA11C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E64A34F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5D9FC5E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6B386DB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04937D4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3EFA9AB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C4CBCF1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6F94FC0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5756FAA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5498A5A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14D5E02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01C5F39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6752F62" w14:textId="64CE251A" w:rsidR="00603D42" w:rsidRPr="00E1605E" w:rsidRDefault="00BD06B8" w:rsidP="00BD06B8">
      <w:pPr>
        <w:spacing w:before="0" w:after="0"/>
        <w:jc w:val="center"/>
        <w:rPr>
          <w:rFonts w:ascii="Arial Narrow" w:hAnsi="Arial Narrow"/>
        </w:rPr>
      </w:pPr>
      <w:r w:rsidRPr="007A4AB0">
        <w:rPr>
          <w:rFonts w:ascii="Arial Narrow" w:hAnsi="Arial Narrow" w:cs="Arial"/>
          <w:spacing w:val="6"/>
          <w:sz w:val="24"/>
          <w:szCs w:val="24"/>
        </w:rPr>
        <w:t>Bratislava, 0</w:t>
      </w:r>
      <w:ins w:id="16" w:author="Markovič Michal, Ing." w:date="2025-07-01T14:33:00Z" w16du:dateUtc="2025-07-01T12:33:00Z">
        <w:r w:rsidR="0071237F">
          <w:rPr>
            <w:rFonts w:ascii="Arial Narrow" w:hAnsi="Arial Narrow" w:cs="Arial"/>
            <w:spacing w:val="6"/>
            <w:sz w:val="24"/>
            <w:szCs w:val="24"/>
          </w:rPr>
          <w:t>7</w:t>
        </w:r>
      </w:ins>
      <w:del w:id="17" w:author="Markovič Michal, Ing." w:date="2025-07-01T14:33:00Z" w16du:dateUtc="2025-07-01T12:33:00Z">
        <w:r w:rsidRPr="007A4AB0" w:rsidDel="0071237F">
          <w:rPr>
            <w:rFonts w:ascii="Arial Narrow" w:hAnsi="Arial Narrow" w:cs="Arial"/>
            <w:spacing w:val="6"/>
            <w:sz w:val="24"/>
            <w:szCs w:val="24"/>
          </w:rPr>
          <w:delText>1</w:delText>
        </w:r>
      </w:del>
      <w:r w:rsidRPr="007A4AB0">
        <w:rPr>
          <w:rFonts w:ascii="Arial Narrow" w:hAnsi="Arial Narrow" w:cs="Arial"/>
          <w:spacing w:val="6"/>
          <w:sz w:val="24"/>
          <w:szCs w:val="24"/>
        </w:rPr>
        <w:t>/2025</w:t>
      </w:r>
    </w:p>
    <w:sectPr w:rsidR="00603D42" w:rsidRPr="00E1605E" w:rsidSect="002864A1">
      <w:headerReference w:type="default" r:id="rId30"/>
      <w:footerReference w:type="default" r:id="rId31"/>
      <w:pgSz w:w="11907" w:h="16840" w:code="9"/>
      <w:pgMar w:top="1408" w:right="1134" w:bottom="993" w:left="1418" w:header="709" w:footer="709" w:gutter="0"/>
      <w:cols w:space="1134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B20E53" w14:textId="77777777" w:rsidR="00112A5E" w:rsidRDefault="00112A5E" w:rsidP="000918AF">
      <w:r>
        <w:separator/>
      </w:r>
    </w:p>
    <w:p w14:paraId="2EDC4205" w14:textId="77777777" w:rsidR="00112A5E" w:rsidRDefault="00112A5E" w:rsidP="000918AF"/>
  </w:endnote>
  <w:endnote w:type="continuationSeparator" w:id="0">
    <w:p w14:paraId="1A36FD0A" w14:textId="77777777" w:rsidR="00112A5E" w:rsidRDefault="00112A5E" w:rsidP="000918AF">
      <w:r>
        <w:continuationSeparator/>
      </w:r>
    </w:p>
    <w:p w14:paraId="4A963A74" w14:textId="77777777" w:rsidR="00112A5E" w:rsidRDefault="00112A5E" w:rsidP="000918AF"/>
  </w:endnote>
  <w:endnote w:type="continuationNotice" w:id="1">
    <w:p w14:paraId="32BAD094" w14:textId="77777777" w:rsidR="00112A5E" w:rsidRDefault="00112A5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F5F0B4" w14:textId="77777777" w:rsidR="007A4AB0" w:rsidRPr="00C24233" w:rsidRDefault="007A4AB0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>Zväzok 3</w:t>
    </w:r>
    <w:r w:rsidRPr="00C24233">
      <w:rPr>
        <w:sz w:val="18"/>
        <w:szCs w:val="18"/>
      </w:rPr>
      <w:tab/>
    </w:r>
    <w:r w:rsidRPr="00C24233">
      <w:rPr>
        <w:sz w:val="18"/>
        <w:szCs w:val="18"/>
      </w:rPr>
      <w:fldChar w:fldCharType="begin"/>
    </w:r>
    <w:r w:rsidRPr="00C24233">
      <w:rPr>
        <w:sz w:val="18"/>
        <w:szCs w:val="18"/>
      </w:rPr>
      <w:instrText xml:space="preserve"> PAGE </w:instrText>
    </w:r>
    <w:r w:rsidRPr="00C24233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C24233">
      <w:rPr>
        <w:sz w:val="18"/>
        <w:szCs w:val="18"/>
      </w:rPr>
      <w:fldChar w:fldCharType="end"/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6B4A2" w14:textId="77C08F43" w:rsidR="00123D4E" w:rsidRPr="00123D4E" w:rsidRDefault="00123D4E" w:rsidP="00123D4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4A994" w14:textId="0AE69E84" w:rsidR="00280910" w:rsidRPr="008910C9" w:rsidRDefault="00C96D59" w:rsidP="008910C9">
    <w:pPr>
      <w:pStyle w:val="Pta"/>
      <w:pBdr>
        <w:top w:val="single" w:sz="4" w:space="1" w:color="auto"/>
      </w:pBdr>
      <w:tabs>
        <w:tab w:val="clear" w:pos="9072"/>
        <w:tab w:val="right" w:pos="9355"/>
      </w:tabs>
    </w:pPr>
    <w:r w:rsidRPr="00537C87">
      <w:rPr>
        <w:rFonts w:ascii="Arial Narrow" w:hAnsi="Arial Narrow"/>
        <w:color w:val="7F7F7F" w:themeColor="text1" w:themeTint="80"/>
        <w:sz w:val="16"/>
        <w:szCs w:val="16"/>
      </w:rPr>
      <w:t xml:space="preserve">Zväzok 4 – Cenová časť </w:t>
    </w:r>
    <w:r w:rsidRPr="00537C87">
      <w:rPr>
        <w:rFonts w:ascii="Arial Narrow" w:hAnsi="Arial Narrow"/>
        <w:color w:val="7F7F7F" w:themeColor="text1" w:themeTint="80"/>
        <w:sz w:val="16"/>
        <w:szCs w:val="16"/>
      </w:rPr>
      <w:tab/>
    </w:r>
    <w:r w:rsidRPr="00537C87">
      <w:rPr>
        <w:rFonts w:ascii="Arial Narrow" w:hAnsi="Arial Narrow"/>
        <w:color w:val="7F7F7F" w:themeColor="text1" w:themeTint="80"/>
        <w:sz w:val="16"/>
        <w:szCs w:val="16"/>
      </w:rPr>
      <w:tab/>
    </w:r>
    <w:r w:rsidR="00280910" w:rsidRPr="00D17ADD">
      <w:rPr>
        <w:color w:val="7F7F7F" w:themeColor="text1" w:themeTint="80"/>
      </w:rPr>
      <w:fldChar w:fldCharType="begin"/>
    </w:r>
    <w:r w:rsidR="00280910" w:rsidRPr="00D17ADD">
      <w:rPr>
        <w:color w:val="7F7F7F" w:themeColor="text1" w:themeTint="80"/>
      </w:rPr>
      <w:instrText>PAGE   \* MERGEFORMAT</w:instrText>
    </w:r>
    <w:r w:rsidR="00280910" w:rsidRPr="00D17ADD">
      <w:rPr>
        <w:color w:val="7F7F7F" w:themeColor="text1" w:themeTint="80"/>
      </w:rPr>
      <w:fldChar w:fldCharType="separate"/>
    </w:r>
    <w:r w:rsidR="00E87406">
      <w:rPr>
        <w:noProof/>
        <w:color w:val="7F7F7F" w:themeColor="text1" w:themeTint="80"/>
      </w:rPr>
      <w:t>2</w:t>
    </w:r>
    <w:r w:rsidR="00280910" w:rsidRPr="00D17ADD">
      <w:rPr>
        <w:color w:val="7F7F7F" w:themeColor="text1" w:themeTint="80"/>
      </w:rPr>
      <w:fldChar w:fldCharType="end"/>
    </w:r>
    <w:r w:rsidR="00280910" w:rsidRPr="00D17ADD">
      <w:rPr>
        <w:color w:val="7F7F7F" w:themeColor="text1" w:themeTint="80"/>
      </w:rPr>
      <w:tab/>
    </w:r>
    <w:r w:rsidR="00280910" w:rsidRPr="00D17ADD">
      <w:rPr>
        <w:color w:val="7F7F7F" w:themeColor="text1" w:themeTint="8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063A0" w14:textId="5F1B1B15" w:rsidR="00E821DE" w:rsidRPr="008910C9" w:rsidRDefault="00C96D59" w:rsidP="00E821DE">
    <w:pPr>
      <w:pBdr>
        <w:top w:val="single" w:sz="4" w:space="1" w:color="7F7F7F" w:themeColor="text1" w:themeTint="80"/>
      </w:pBdr>
      <w:tabs>
        <w:tab w:val="right" w:pos="9355"/>
      </w:tabs>
      <w:rPr>
        <w:color w:val="7F7F7F" w:themeColor="text1" w:themeTint="80"/>
      </w:rPr>
    </w:pPr>
    <w:r w:rsidRPr="00537C87">
      <w:rPr>
        <w:rFonts w:ascii="Arial Narrow" w:hAnsi="Arial Narrow"/>
        <w:color w:val="7F7F7F" w:themeColor="text1" w:themeTint="80"/>
        <w:sz w:val="16"/>
        <w:szCs w:val="16"/>
      </w:rPr>
      <w:t>Zväzok 4 – Cenová časť</w:t>
    </w:r>
    <w:r w:rsidR="00E821DE" w:rsidRPr="00537C87">
      <w:rPr>
        <w:rFonts w:ascii="Arial Narrow" w:hAnsi="Arial Narrow"/>
        <w:color w:val="7F7F7F" w:themeColor="text1" w:themeTint="80"/>
        <w:sz w:val="16"/>
        <w:szCs w:val="16"/>
      </w:rPr>
      <w:tab/>
    </w:r>
    <w:r w:rsidR="00E821DE" w:rsidRPr="00537C87">
      <w:rPr>
        <w:rFonts w:ascii="Arial Narrow" w:hAnsi="Arial Narrow"/>
        <w:color w:val="7F7F7F" w:themeColor="text1" w:themeTint="80"/>
        <w:sz w:val="16"/>
        <w:szCs w:val="16"/>
      </w:rPr>
      <w:fldChar w:fldCharType="begin"/>
    </w:r>
    <w:r w:rsidR="00E821DE" w:rsidRPr="00537C87">
      <w:rPr>
        <w:rFonts w:ascii="Arial Narrow" w:hAnsi="Arial Narrow"/>
        <w:color w:val="7F7F7F" w:themeColor="text1" w:themeTint="80"/>
        <w:sz w:val="16"/>
        <w:szCs w:val="16"/>
      </w:rPr>
      <w:instrText xml:space="preserve"> PAGE </w:instrText>
    </w:r>
    <w:r w:rsidR="00E821DE" w:rsidRPr="00537C87">
      <w:rPr>
        <w:rFonts w:ascii="Arial Narrow" w:hAnsi="Arial Narrow"/>
        <w:color w:val="7F7F7F" w:themeColor="text1" w:themeTint="80"/>
        <w:sz w:val="16"/>
        <w:szCs w:val="16"/>
      </w:rPr>
      <w:fldChar w:fldCharType="separate"/>
    </w:r>
    <w:r w:rsidR="00E821DE" w:rsidRPr="00537C87">
      <w:rPr>
        <w:rFonts w:ascii="Arial Narrow" w:hAnsi="Arial Narrow"/>
        <w:color w:val="7F7F7F" w:themeColor="text1" w:themeTint="80"/>
        <w:sz w:val="16"/>
        <w:szCs w:val="16"/>
      </w:rPr>
      <w:t>1</w:t>
    </w:r>
    <w:r w:rsidR="00E821DE" w:rsidRPr="00537C87">
      <w:rPr>
        <w:rFonts w:ascii="Arial Narrow" w:hAnsi="Arial Narrow"/>
        <w:color w:val="7F7F7F" w:themeColor="text1" w:themeTint="80"/>
        <w:sz w:val="16"/>
        <w:szCs w:val="16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DA444" w14:textId="77777777" w:rsidR="00685259" w:rsidRPr="00094DCD" w:rsidRDefault="00685259" w:rsidP="00094DCD">
    <w:pPr>
      <w:pBdr>
        <w:top w:val="single" w:sz="4" w:space="1" w:color="auto"/>
      </w:pBdr>
      <w:tabs>
        <w:tab w:val="right" w:pos="-5812"/>
        <w:tab w:val="left" w:pos="0"/>
        <w:tab w:val="right" w:pos="9072"/>
      </w:tabs>
      <w:autoSpaceDE w:val="0"/>
      <w:autoSpaceDN w:val="0"/>
      <w:adjustRightInd w:val="0"/>
      <w:spacing w:before="0" w:after="0"/>
      <w:ind w:right="-1"/>
      <w:rPr>
        <w:rFonts w:ascii="Arial Narrow" w:hAnsi="Arial Narrow" w:cs="Arial"/>
        <w:spacing w:val="6"/>
        <w:sz w:val="16"/>
        <w:szCs w:val="16"/>
        <w:lang w:eastAsia="en-US"/>
      </w:rPr>
    </w:pPr>
    <w:r w:rsidRPr="00094DCD">
      <w:rPr>
        <w:rFonts w:ascii="Arial Narrow" w:hAnsi="Arial Narrow" w:cs="Arial"/>
        <w:spacing w:val="6"/>
        <w:sz w:val="16"/>
        <w:szCs w:val="16"/>
        <w:lang w:eastAsia="en-US"/>
      </w:rPr>
      <w:t xml:space="preserve">Zväzok </w:t>
    </w:r>
    <w:r>
      <w:rPr>
        <w:rFonts w:ascii="Arial Narrow" w:hAnsi="Arial Narrow" w:cs="Arial"/>
        <w:spacing w:val="6"/>
        <w:sz w:val="16"/>
        <w:szCs w:val="16"/>
        <w:lang w:eastAsia="en-US"/>
      </w:rPr>
      <w:t>4</w:t>
    </w:r>
    <w:r w:rsidRPr="00094DCD">
      <w:rPr>
        <w:rFonts w:ascii="Arial Narrow" w:hAnsi="Arial Narrow" w:cs="Arial"/>
        <w:spacing w:val="6"/>
        <w:sz w:val="20"/>
        <w:szCs w:val="20"/>
        <w:lang w:eastAsia="en-US"/>
      </w:rPr>
      <w:tab/>
    </w:r>
    <w:r w:rsidRPr="00094DCD">
      <w:rPr>
        <w:rFonts w:ascii="Arial Narrow" w:hAnsi="Arial Narrow" w:cs="Arial"/>
        <w:spacing w:val="6"/>
        <w:sz w:val="16"/>
        <w:szCs w:val="16"/>
        <w:lang w:eastAsia="en-US"/>
      </w:rPr>
      <w:fldChar w:fldCharType="begin"/>
    </w:r>
    <w:r w:rsidRPr="00094DCD">
      <w:rPr>
        <w:rFonts w:ascii="Arial Narrow" w:hAnsi="Arial Narrow" w:cs="Arial"/>
        <w:spacing w:val="6"/>
        <w:sz w:val="16"/>
        <w:szCs w:val="16"/>
        <w:lang w:eastAsia="en-US"/>
      </w:rPr>
      <w:instrText xml:space="preserve"> PAGE </w:instrText>
    </w:r>
    <w:r w:rsidRPr="00094DCD">
      <w:rPr>
        <w:rFonts w:ascii="Arial Narrow" w:hAnsi="Arial Narrow" w:cs="Arial"/>
        <w:spacing w:val="6"/>
        <w:sz w:val="16"/>
        <w:szCs w:val="16"/>
        <w:lang w:eastAsia="en-US"/>
      </w:rPr>
      <w:fldChar w:fldCharType="separate"/>
    </w:r>
    <w:r w:rsidRPr="00094DCD">
      <w:rPr>
        <w:rFonts w:ascii="Arial Narrow" w:hAnsi="Arial Narrow" w:cs="Arial"/>
        <w:spacing w:val="6"/>
        <w:sz w:val="16"/>
        <w:szCs w:val="16"/>
        <w:lang w:eastAsia="en-US"/>
      </w:rPr>
      <w:t>2</w:t>
    </w:r>
    <w:r w:rsidRPr="00094DCD">
      <w:rPr>
        <w:rFonts w:ascii="Arial Narrow" w:hAnsi="Arial Narrow" w:cs="Arial"/>
        <w:spacing w:val="6"/>
        <w:sz w:val="16"/>
        <w:szCs w:val="16"/>
        <w:lang w:eastAsia="en-US"/>
      </w:rPr>
      <w:fldChar w:fldCharType="end"/>
    </w:r>
  </w:p>
  <w:p w14:paraId="3D63891D" w14:textId="77777777" w:rsidR="00685259" w:rsidRPr="00094DCD" w:rsidRDefault="00685259" w:rsidP="00094DCD">
    <w:pPr>
      <w:tabs>
        <w:tab w:val="right" w:pos="-5812"/>
        <w:tab w:val="left" w:pos="0"/>
      </w:tabs>
      <w:autoSpaceDE w:val="0"/>
      <w:autoSpaceDN w:val="0"/>
      <w:adjustRightInd w:val="0"/>
      <w:spacing w:before="0" w:after="0"/>
      <w:ind w:right="-1"/>
      <w:rPr>
        <w:rFonts w:ascii="Arial Narrow" w:hAnsi="Arial Narrow" w:cs="Arial"/>
        <w:spacing w:val="6"/>
        <w:sz w:val="16"/>
        <w:szCs w:val="16"/>
        <w:lang w:eastAsia="en-US"/>
      </w:rPr>
    </w:pPr>
    <w:r>
      <w:rPr>
        <w:rFonts w:ascii="Arial Narrow" w:hAnsi="Arial Narrow" w:cs="Arial"/>
        <w:spacing w:val="6"/>
        <w:sz w:val="16"/>
        <w:szCs w:val="16"/>
        <w:lang w:eastAsia="en-US"/>
      </w:rPr>
      <w:t>Cenová časť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4B767" w14:textId="77777777" w:rsidR="00544A5C" w:rsidRPr="00C24233" w:rsidRDefault="00544A5C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>Zväzok 3</w:t>
    </w:r>
    <w:r w:rsidRPr="00C24233">
      <w:rPr>
        <w:sz w:val="18"/>
        <w:szCs w:val="18"/>
      </w:rPr>
      <w:tab/>
    </w:r>
    <w:r w:rsidRPr="00C24233">
      <w:rPr>
        <w:sz w:val="18"/>
        <w:szCs w:val="18"/>
      </w:rPr>
      <w:fldChar w:fldCharType="begin"/>
    </w:r>
    <w:r w:rsidRPr="00C24233">
      <w:rPr>
        <w:sz w:val="18"/>
        <w:szCs w:val="18"/>
      </w:rPr>
      <w:instrText xml:space="preserve"> PAGE </w:instrText>
    </w:r>
    <w:r w:rsidRPr="00C24233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C24233">
      <w:rPr>
        <w:sz w:val="18"/>
        <w:szCs w:val="18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8815E" w14:textId="0B87DEA2" w:rsidR="00C92761" w:rsidRPr="00C92761" w:rsidRDefault="00C92761" w:rsidP="00C92761">
    <w:pPr>
      <w:pStyle w:val="Pta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BEF62" w14:textId="43E30193" w:rsidR="00E821DE" w:rsidRPr="00537C87" w:rsidRDefault="00C96D59" w:rsidP="00E821DE">
    <w:pPr>
      <w:pStyle w:val="Pta"/>
      <w:pBdr>
        <w:top w:val="single" w:sz="4" w:space="1" w:color="7F7F7F" w:themeColor="text1" w:themeTint="80"/>
      </w:pBdr>
      <w:tabs>
        <w:tab w:val="clear" w:pos="9072"/>
        <w:tab w:val="right" w:pos="9355"/>
      </w:tabs>
      <w:rPr>
        <w:rFonts w:ascii="Arial Narrow" w:hAnsi="Arial Narrow" w:cs="Arial"/>
        <w:color w:val="000000" w:themeColor="text1"/>
        <w:sz w:val="16"/>
        <w:szCs w:val="16"/>
      </w:rPr>
    </w:pPr>
    <w:r w:rsidRPr="00537C87">
      <w:rPr>
        <w:rFonts w:ascii="Arial Narrow" w:hAnsi="Arial Narrow" w:cs="Arial"/>
        <w:color w:val="000000" w:themeColor="text1"/>
        <w:sz w:val="16"/>
        <w:szCs w:val="16"/>
      </w:rPr>
      <w:t xml:space="preserve">Zväzok 4 – Cenová časť </w:t>
    </w:r>
    <w:r w:rsidRPr="00537C87">
      <w:rPr>
        <w:rFonts w:ascii="Arial Narrow" w:hAnsi="Arial Narrow" w:cs="Arial"/>
        <w:color w:val="000000" w:themeColor="text1"/>
        <w:sz w:val="16"/>
        <w:szCs w:val="16"/>
      </w:rPr>
      <w:tab/>
    </w:r>
    <w:r w:rsidRPr="00537C87">
      <w:rPr>
        <w:rFonts w:ascii="Arial Narrow" w:hAnsi="Arial Narrow" w:cs="Arial"/>
        <w:color w:val="000000" w:themeColor="text1"/>
        <w:sz w:val="16"/>
        <w:szCs w:val="16"/>
      </w:rPr>
      <w:tab/>
    </w:r>
    <w:r w:rsidR="00E821DE" w:rsidRPr="00537C87">
      <w:rPr>
        <w:rFonts w:ascii="Arial Narrow" w:hAnsi="Arial Narrow" w:cs="Arial"/>
        <w:color w:val="000000" w:themeColor="text1"/>
        <w:sz w:val="16"/>
        <w:szCs w:val="16"/>
      </w:rPr>
      <w:fldChar w:fldCharType="begin"/>
    </w:r>
    <w:r w:rsidR="00E821DE" w:rsidRPr="00537C87">
      <w:rPr>
        <w:rFonts w:ascii="Arial Narrow" w:hAnsi="Arial Narrow" w:cs="Arial"/>
        <w:color w:val="000000" w:themeColor="text1"/>
        <w:sz w:val="16"/>
        <w:szCs w:val="16"/>
      </w:rPr>
      <w:instrText>PAGE   \* MERGEFORMAT</w:instrText>
    </w:r>
    <w:r w:rsidR="00E821DE" w:rsidRPr="00537C87">
      <w:rPr>
        <w:rFonts w:ascii="Arial Narrow" w:hAnsi="Arial Narrow" w:cs="Arial"/>
        <w:color w:val="000000" w:themeColor="text1"/>
        <w:sz w:val="16"/>
        <w:szCs w:val="16"/>
      </w:rPr>
      <w:fldChar w:fldCharType="separate"/>
    </w:r>
    <w:r w:rsidR="00E821DE" w:rsidRPr="00537C87">
      <w:rPr>
        <w:rFonts w:ascii="Arial Narrow" w:hAnsi="Arial Narrow" w:cs="Arial"/>
        <w:color w:val="000000" w:themeColor="text1"/>
        <w:sz w:val="16"/>
        <w:szCs w:val="16"/>
      </w:rPr>
      <w:t>2</w:t>
    </w:r>
    <w:r w:rsidR="00E821DE" w:rsidRPr="00537C87">
      <w:rPr>
        <w:rFonts w:ascii="Arial Narrow" w:hAnsi="Arial Narrow" w:cs="Arial"/>
        <w:color w:val="000000" w:themeColor="text1"/>
        <w:sz w:val="16"/>
        <w:szCs w:val="16"/>
      </w:rPr>
      <w:fldChar w:fldCharType="end"/>
    </w:r>
    <w:r w:rsidR="00E821DE" w:rsidRPr="00D17ADD">
      <w:rPr>
        <w:color w:val="7F7F7F" w:themeColor="text1" w:themeTint="80"/>
      </w:rPr>
      <w:tab/>
    </w:r>
    <w:r w:rsidR="00E821DE" w:rsidRPr="00D17ADD">
      <w:rPr>
        <w:color w:val="7F7F7F" w:themeColor="text1" w:themeTint="80"/>
      </w:rPr>
      <w:tab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7B338" w14:textId="0B7B2B8C" w:rsidR="009620BA" w:rsidRPr="009620BA" w:rsidRDefault="009620BA" w:rsidP="009620BA">
    <w:pPr>
      <w:pBdr>
        <w:top w:val="single" w:sz="4" w:space="1" w:color="auto"/>
      </w:pBdr>
      <w:tabs>
        <w:tab w:val="right" w:pos="-5812"/>
        <w:tab w:val="left" w:pos="0"/>
        <w:tab w:val="right" w:pos="9072"/>
      </w:tabs>
      <w:autoSpaceDE w:val="0"/>
      <w:autoSpaceDN w:val="0"/>
      <w:adjustRightInd w:val="0"/>
      <w:spacing w:before="0" w:after="0"/>
      <w:ind w:right="-1"/>
      <w:rPr>
        <w:rFonts w:ascii="Arial Narrow" w:hAnsi="Arial Narrow" w:cs="Arial"/>
        <w:spacing w:val="6"/>
        <w:sz w:val="16"/>
        <w:szCs w:val="16"/>
        <w:lang w:eastAsia="en-US"/>
      </w:rPr>
    </w:pPr>
    <w:r w:rsidRPr="009620BA">
      <w:rPr>
        <w:rFonts w:ascii="Arial Narrow" w:hAnsi="Arial Narrow" w:cs="Arial"/>
        <w:spacing w:val="6"/>
        <w:sz w:val="16"/>
        <w:szCs w:val="16"/>
        <w:lang w:eastAsia="en-US"/>
      </w:rPr>
      <w:t xml:space="preserve">Zväzok </w:t>
    </w:r>
    <w:r w:rsidR="007C62DA">
      <w:rPr>
        <w:rFonts w:ascii="Arial Narrow" w:hAnsi="Arial Narrow" w:cs="Arial"/>
        <w:spacing w:val="6"/>
        <w:sz w:val="16"/>
        <w:szCs w:val="16"/>
        <w:lang w:eastAsia="en-US"/>
      </w:rPr>
      <w:t>4</w:t>
    </w:r>
    <w:r w:rsidRPr="009620BA">
      <w:rPr>
        <w:rFonts w:ascii="Arial Narrow" w:hAnsi="Arial Narrow" w:cs="Arial"/>
        <w:spacing w:val="6"/>
        <w:sz w:val="16"/>
        <w:szCs w:val="16"/>
        <w:lang w:eastAsia="en-US"/>
      </w:rPr>
      <w:t xml:space="preserve"> - Časť 1</w:t>
    </w:r>
    <w:r w:rsidRPr="009620BA">
      <w:rPr>
        <w:rFonts w:ascii="Arial Narrow" w:hAnsi="Arial Narrow" w:cs="Arial"/>
        <w:spacing w:val="6"/>
        <w:sz w:val="20"/>
        <w:szCs w:val="20"/>
        <w:lang w:eastAsia="en-US"/>
      </w:rPr>
      <w:tab/>
    </w:r>
    <w:r w:rsidRPr="009620BA">
      <w:rPr>
        <w:rFonts w:ascii="Arial Narrow" w:hAnsi="Arial Narrow" w:cs="Arial"/>
        <w:spacing w:val="6"/>
        <w:sz w:val="16"/>
        <w:szCs w:val="16"/>
        <w:lang w:eastAsia="en-US"/>
      </w:rPr>
      <w:fldChar w:fldCharType="begin"/>
    </w:r>
    <w:r w:rsidRPr="009620BA">
      <w:rPr>
        <w:rFonts w:ascii="Arial Narrow" w:hAnsi="Arial Narrow" w:cs="Arial"/>
        <w:spacing w:val="6"/>
        <w:sz w:val="16"/>
        <w:szCs w:val="16"/>
        <w:lang w:eastAsia="en-US"/>
      </w:rPr>
      <w:instrText xml:space="preserve"> PAGE </w:instrText>
    </w:r>
    <w:r w:rsidRPr="009620BA">
      <w:rPr>
        <w:rFonts w:ascii="Arial Narrow" w:hAnsi="Arial Narrow" w:cs="Arial"/>
        <w:spacing w:val="6"/>
        <w:sz w:val="16"/>
        <w:szCs w:val="16"/>
        <w:lang w:eastAsia="en-US"/>
      </w:rPr>
      <w:fldChar w:fldCharType="separate"/>
    </w:r>
    <w:r w:rsidRPr="009620BA">
      <w:rPr>
        <w:rFonts w:ascii="Arial Narrow" w:hAnsi="Arial Narrow" w:cs="Arial"/>
        <w:spacing w:val="6"/>
        <w:sz w:val="16"/>
        <w:szCs w:val="16"/>
        <w:lang w:eastAsia="en-US"/>
      </w:rPr>
      <w:t>2</w:t>
    </w:r>
    <w:r w:rsidRPr="009620BA">
      <w:rPr>
        <w:rFonts w:ascii="Arial Narrow" w:hAnsi="Arial Narrow" w:cs="Arial"/>
        <w:spacing w:val="6"/>
        <w:sz w:val="16"/>
        <w:szCs w:val="16"/>
        <w:lang w:eastAsia="en-US"/>
      </w:rPr>
      <w:fldChar w:fldCharType="end"/>
    </w:r>
  </w:p>
  <w:p w14:paraId="5A36E1DF" w14:textId="0AF1DAB8" w:rsidR="00E821DE" w:rsidRPr="009620BA" w:rsidRDefault="007C62DA" w:rsidP="009620BA">
    <w:pPr>
      <w:tabs>
        <w:tab w:val="right" w:pos="-5812"/>
        <w:tab w:val="left" w:pos="0"/>
      </w:tabs>
      <w:autoSpaceDE w:val="0"/>
      <w:autoSpaceDN w:val="0"/>
      <w:adjustRightInd w:val="0"/>
      <w:spacing w:before="0" w:after="0"/>
      <w:ind w:right="-1"/>
      <w:rPr>
        <w:rFonts w:ascii="Arial Narrow" w:hAnsi="Arial Narrow" w:cs="Arial"/>
        <w:spacing w:val="6"/>
        <w:sz w:val="16"/>
        <w:szCs w:val="16"/>
        <w:lang w:eastAsia="en-US"/>
      </w:rPr>
    </w:pPr>
    <w:r>
      <w:rPr>
        <w:rFonts w:ascii="Arial Narrow" w:hAnsi="Arial Narrow" w:cs="Arial"/>
        <w:spacing w:val="6"/>
        <w:sz w:val="16"/>
        <w:szCs w:val="16"/>
        <w:lang w:eastAsia="en-US"/>
      </w:rPr>
      <w:t>Preambula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81F8A" w14:textId="77777777" w:rsidR="00280910" w:rsidRDefault="00280910" w:rsidP="000918A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B77A63" w14:textId="77777777" w:rsidR="00112A5E" w:rsidRDefault="00112A5E" w:rsidP="000918AF">
      <w:r>
        <w:separator/>
      </w:r>
    </w:p>
    <w:p w14:paraId="76DEDCF0" w14:textId="77777777" w:rsidR="00112A5E" w:rsidRDefault="00112A5E" w:rsidP="000918AF"/>
  </w:footnote>
  <w:footnote w:type="continuationSeparator" w:id="0">
    <w:p w14:paraId="3EA0A27D" w14:textId="77777777" w:rsidR="00112A5E" w:rsidRDefault="00112A5E" w:rsidP="000918AF">
      <w:r>
        <w:continuationSeparator/>
      </w:r>
    </w:p>
    <w:p w14:paraId="33866908" w14:textId="77777777" w:rsidR="00112A5E" w:rsidRDefault="00112A5E" w:rsidP="000918AF"/>
  </w:footnote>
  <w:footnote w:type="continuationNotice" w:id="1">
    <w:p w14:paraId="0A6FD134" w14:textId="77777777" w:rsidR="00112A5E" w:rsidRDefault="00112A5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23D5A" w14:textId="594482E5" w:rsidR="007A4AB0" w:rsidRPr="00407F22" w:rsidRDefault="007A4AB0" w:rsidP="00D0381E">
    <w:pPr>
      <w:pStyle w:val="Zkladntext3"/>
      <w:tabs>
        <w:tab w:val="right" w:pos="9214"/>
      </w:tabs>
      <w:suppressAutoHyphens/>
      <w:ind w:firstLine="0"/>
    </w:pPr>
    <w:r w:rsidRPr="00407F22">
      <w:rPr>
        <w:color w:val="000000"/>
      </w:rPr>
      <w:t>Modernizácia električkovej trate - Ružinovská radiála</w:t>
    </w:r>
    <w:r w:rsidR="00D0381E">
      <w:rPr>
        <w:color w:val="000000"/>
      </w:rPr>
      <w:t>, opakovaná súťaž</w:t>
    </w:r>
    <w:r w:rsidRPr="00407F22">
      <w:tab/>
      <w:t xml:space="preserve">    Hlavné mesto Slovenskej republiky Bratislava</w:t>
    </w:r>
  </w:p>
  <w:p w14:paraId="6448A2E6" w14:textId="1DBFD8B5" w:rsidR="007A4AB0" w:rsidRPr="00407F22" w:rsidRDefault="007A4AB0">
    <w:pPr>
      <w:pStyle w:val="Hlavika"/>
      <w:tabs>
        <w:tab w:val="right" w:pos="9214"/>
      </w:tabs>
      <w:rPr>
        <w:sz w:val="16"/>
        <w:szCs w:val="16"/>
      </w:rPr>
    </w:pPr>
    <w:r w:rsidRPr="00407F22">
      <w:rPr>
        <w:sz w:val="16"/>
        <w:szCs w:val="16"/>
      </w:rPr>
      <w:t xml:space="preserve">Práce „žltý FIDIC“ </w:t>
    </w:r>
    <w:r w:rsidRPr="00407F22">
      <w:rPr>
        <w:sz w:val="16"/>
        <w:szCs w:val="16"/>
      </w:rPr>
      <w:tab/>
    </w:r>
    <w:r w:rsidR="00D0381E">
      <w:rPr>
        <w:sz w:val="16"/>
        <w:szCs w:val="16"/>
      </w:rPr>
      <w:tab/>
      <w:t xml:space="preserve">  </w:t>
    </w:r>
    <w:r w:rsidRPr="00407F22">
      <w:rPr>
        <w:sz w:val="16"/>
        <w:szCs w:val="16"/>
      </w:rPr>
      <w:t>Primaciálne námestie č. 1, 814 99 Bratislava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C1605" w14:textId="34E80739" w:rsidR="00123D4E" w:rsidRPr="007B4381" w:rsidRDefault="00123D4E" w:rsidP="00123D4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F95BF" w14:textId="64F44CA9" w:rsidR="00C96D59" w:rsidRPr="00537C87" w:rsidRDefault="00C96D59" w:rsidP="00C96D59">
    <w:pPr>
      <w:pStyle w:val="Zkladntext3"/>
      <w:tabs>
        <w:tab w:val="right" w:pos="9214"/>
      </w:tabs>
      <w:suppressAutoHyphens/>
      <w:ind w:firstLine="0"/>
      <w:rPr>
        <w:rFonts w:ascii="Arial Narrow" w:hAnsi="Arial Narrow"/>
      </w:rPr>
    </w:pPr>
    <w:r w:rsidRPr="00537C87">
      <w:rPr>
        <w:rFonts w:ascii="Arial Narrow" w:hAnsi="Arial Narrow"/>
        <w:color w:val="000000"/>
      </w:rPr>
      <w:t>Modernizácia električkovej trate - Ružinovská radiála</w:t>
    </w:r>
    <w:r w:rsidRPr="00537C87">
      <w:rPr>
        <w:rFonts w:ascii="Arial Narrow" w:hAnsi="Arial Narrow"/>
      </w:rPr>
      <w:t xml:space="preserve">                                               </w:t>
    </w:r>
    <w:r w:rsidR="00D62E6B">
      <w:rPr>
        <w:rFonts w:ascii="Arial Narrow" w:hAnsi="Arial Narrow"/>
      </w:rPr>
      <w:t xml:space="preserve">                                          </w:t>
    </w:r>
    <w:r w:rsidRPr="00537C87">
      <w:rPr>
        <w:rFonts w:ascii="Arial Narrow" w:hAnsi="Arial Narrow"/>
      </w:rPr>
      <w:t>Hlavné mesto Slovenskej republiky Bratislava</w:t>
    </w:r>
  </w:p>
  <w:p w14:paraId="02F085A0" w14:textId="77777777" w:rsidR="00C96D59" w:rsidRPr="00537C87" w:rsidRDefault="00C96D59" w:rsidP="00C96D59">
    <w:pPr>
      <w:pStyle w:val="Hlavika"/>
      <w:tabs>
        <w:tab w:val="right" w:pos="9214"/>
      </w:tabs>
      <w:rPr>
        <w:rFonts w:ascii="Arial Narrow" w:hAnsi="Arial Narrow"/>
        <w:sz w:val="16"/>
        <w:szCs w:val="16"/>
        <w:u w:val="single"/>
      </w:rPr>
    </w:pPr>
    <w:r w:rsidRPr="00537C87">
      <w:rPr>
        <w:rFonts w:ascii="Arial Narrow" w:hAnsi="Arial Narrow"/>
        <w:sz w:val="16"/>
        <w:szCs w:val="16"/>
        <w:u w:val="single"/>
      </w:rPr>
      <w:t xml:space="preserve">Práce „žltý FIDIC“ </w:t>
    </w:r>
    <w:r w:rsidRPr="00537C87">
      <w:rPr>
        <w:rFonts w:ascii="Arial Narrow" w:hAnsi="Arial Narrow"/>
        <w:sz w:val="16"/>
        <w:szCs w:val="16"/>
        <w:u w:val="single"/>
      </w:rPr>
      <w:tab/>
    </w:r>
    <w:r w:rsidRPr="00537C87">
      <w:rPr>
        <w:rFonts w:ascii="Arial Narrow" w:hAnsi="Arial Narrow"/>
        <w:sz w:val="16"/>
        <w:szCs w:val="16"/>
        <w:u w:val="single"/>
      </w:rPr>
      <w:tab/>
      <w:t xml:space="preserve">  Primaciálne námestie č. 1, 814 99 Bratislava</w:t>
    </w:r>
  </w:p>
  <w:p w14:paraId="35E1A80C" w14:textId="1E3A7A5F" w:rsidR="00280910" w:rsidRPr="006332C6" w:rsidRDefault="00280910" w:rsidP="006332C6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BF4E9" w14:textId="5D239BC8" w:rsidR="00C96D59" w:rsidRPr="00537C87" w:rsidRDefault="00C96D59" w:rsidP="00C96D59">
    <w:pPr>
      <w:pStyle w:val="Zkladntext3"/>
      <w:tabs>
        <w:tab w:val="right" w:pos="9214"/>
      </w:tabs>
      <w:suppressAutoHyphens/>
      <w:ind w:firstLine="0"/>
      <w:rPr>
        <w:rFonts w:ascii="Arial Narrow" w:hAnsi="Arial Narrow"/>
      </w:rPr>
    </w:pPr>
    <w:r w:rsidRPr="00537C87">
      <w:rPr>
        <w:rFonts w:ascii="Arial Narrow" w:hAnsi="Arial Narrow"/>
        <w:color w:val="000000"/>
      </w:rPr>
      <w:t>Modernizácia električkovej trate - Ružinovská radiála</w:t>
    </w:r>
    <w:r w:rsidRPr="00537C87">
      <w:rPr>
        <w:rFonts w:ascii="Arial Narrow" w:hAnsi="Arial Narrow"/>
      </w:rPr>
      <w:t xml:space="preserve">                                           </w:t>
    </w:r>
    <w:r w:rsidR="00923D3C">
      <w:rPr>
        <w:rFonts w:ascii="Arial Narrow" w:hAnsi="Arial Narrow"/>
      </w:rPr>
      <w:tab/>
    </w:r>
    <w:r w:rsidRPr="00537C87">
      <w:rPr>
        <w:rFonts w:ascii="Arial Narrow" w:hAnsi="Arial Narrow"/>
      </w:rPr>
      <w:t xml:space="preserve">    Hlavné mesto Slovenskej republiky Bratislava</w:t>
    </w:r>
  </w:p>
  <w:p w14:paraId="548F5CB8" w14:textId="77777777" w:rsidR="00C96D59" w:rsidRPr="00537C87" w:rsidRDefault="00C96D59" w:rsidP="00C96D59">
    <w:pPr>
      <w:pStyle w:val="Hlavika"/>
      <w:tabs>
        <w:tab w:val="right" w:pos="9214"/>
      </w:tabs>
      <w:rPr>
        <w:rFonts w:ascii="Arial Narrow" w:hAnsi="Arial Narrow"/>
        <w:sz w:val="16"/>
        <w:szCs w:val="16"/>
        <w:u w:val="single"/>
      </w:rPr>
    </w:pPr>
    <w:r w:rsidRPr="00537C87">
      <w:rPr>
        <w:rFonts w:ascii="Arial Narrow" w:hAnsi="Arial Narrow"/>
        <w:sz w:val="16"/>
        <w:szCs w:val="16"/>
        <w:u w:val="single"/>
      </w:rPr>
      <w:t xml:space="preserve">Práce „žltý FIDIC“ </w:t>
    </w:r>
    <w:r w:rsidRPr="00537C87">
      <w:rPr>
        <w:rFonts w:ascii="Arial Narrow" w:hAnsi="Arial Narrow"/>
        <w:sz w:val="16"/>
        <w:szCs w:val="16"/>
        <w:u w:val="single"/>
      </w:rPr>
      <w:tab/>
    </w:r>
    <w:r w:rsidRPr="00537C87">
      <w:rPr>
        <w:rFonts w:ascii="Arial Narrow" w:hAnsi="Arial Narrow"/>
        <w:sz w:val="16"/>
        <w:szCs w:val="16"/>
        <w:u w:val="single"/>
      </w:rPr>
      <w:tab/>
      <w:t xml:space="preserve">  Primaciálne námestie č. 1, 814 99 Bratislava</w:t>
    </w:r>
  </w:p>
  <w:p w14:paraId="03348188" w14:textId="666650DA" w:rsidR="00280910" w:rsidRPr="004E32FE" w:rsidRDefault="00280910" w:rsidP="004E32FE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4CA42" w14:textId="77777777" w:rsidR="00685259" w:rsidRPr="00B30503" w:rsidRDefault="00685259" w:rsidP="00B30503">
    <w:pPr>
      <w:tabs>
        <w:tab w:val="right" w:pos="9214"/>
      </w:tabs>
      <w:suppressAutoHyphens/>
      <w:spacing w:before="0" w:after="0"/>
      <w:rPr>
        <w:rFonts w:ascii="Arial Narrow" w:hAnsi="Arial Narrow" w:cs="Arial"/>
        <w:spacing w:val="6"/>
        <w:sz w:val="16"/>
        <w:szCs w:val="16"/>
      </w:rPr>
    </w:pPr>
    <w:r w:rsidRPr="00B30503">
      <w:rPr>
        <w:rFonts w:ascii="Arial Narrow" w:hAnsi="Arial Narrow" w:cs="Arial"/>
        <w:color w:val="000000"/>
        <w:spacing w:val="6"/>
        <w:sz w:val="16"/>
        <w:szCs w:val="16"/>
      </w:rPr>
      <w:t>Modernizácia električkovej trate - Ružinovská radiála</w:t>
    </w:r>
    <w:r w:rsidRPr="00B30503">
      <w:rPr>
        <w:rFonts w:ascii="Arial Narrow" w:hAnsi="Arial Narrow" w:cs="Arial"/>
        <w:spacing w:val="6"/>
        <w:sz w:val="16"/>
        <w:szCs w:val="16"/>
      </w:rPr>
      <w:tab/>
      <w:t xml:space="preserve">    Hlavné mesto Slovenskej republiky Bratislava</w:t>
    </w:r>
  </w:p>
  <w:p w14:paraId="10C0437C" w14:textId="77777777" w:rsidR="00685259" w:rsidRPr="00B30503" w:rsidRDefault="00685259" w:rsidP="00B30503">
    <w:pPr>
      <w:pBdr>
        <w:bottom w:val="single" w:sz="8" w:space="1" w:color="000000"/>
      </w:pBdr>
      <w:tabs>
        <w:tab w:val="right" w:pos="-5812"/>
        <w:tab w:val="left" w:pos="0"/>
        <w:tab w:val="right" w:pos="9214"/>
      </w:tabs>
      <w:autoSpaceDE w:val="0"/>
      <w:autoSpaceDN w:val="0"/>
      <w:adjustRightInd w:val="0"/>
      <w:spacing w:before="0" w:after="0"/>
      <w:rPr>
        <w:rFonts w:ascii="Arial Narrow" w:hAnsi="Arial Narrow" w:cs="Arial"/>
        <w:spacing w:val="6"/>
        <w:sz w:val="16"/>
        <w:szCs w:val="16"/>
        <w:lang w:eastAsia="en-US"/>
      </w:rPr>
    </w:pPr>
    <w:r w:rsidRPr="00B30503">
      <w:rPr>
        <w:rFonts w:ascii="Arial Narrow" w:hAnsi="Arial Narrow" w:cs="Arial"/>
        <w:spacing w:val="6"/>
        <w:sz w:val="16"/>
        <w:szCs w:val="16"/>
        <w:lang w:eastAsia="en-US"/>
      </w:rPr>
      <w:t xml:space="preserve">Práce „žltý FIDIC“ </w:t>
    </w:r>
    <w:r w:rsidRPr="00B30503">
      <w:rPr>
        <w:rFonts w:ascii="Arial Narrow" w:hAnsi="Arial Narrow" w:cs="Arial"/>
        <w:spacing w:val="6"/>
        <w:sz w:val="16"/>
        <w:szCs w:val="16"/>
        <w:lang w:eastAsia="en-US"/>
      </w:rPr>
      <w:tab/>
      <w:t>Primaciálne námestie č. 1, 814 99 Bratislava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D5F9C" w14:textId="77777777" w:rsidR="00544A5C" w:rsidRPr="00407F22" w:rsidRDefault="00544A5C">
    <w:pPr>
      <w:pStyle w:val="Zkladntext3"/>
      <w:tabs>
        <w:tab w:val="right" w:pos="9214"/>
      </w:tabs>
      <w:suppressAutoHyphens/>
    </w:pPr>
    <w:r w:rsidRPr="00407F22">
      <w:rPr>
        <w:color w:val="000000"/>
      </w:rPr>
      <w:t>Modernizácia električkovej trate - Ružinovská radiála</w:t>
    </w:r>
    <w:r w:rsidRPr="00407F22">
      <w:tab/>
      <w:t xml:space="preserve">    Hlavné mesto Slovenskej republiky Bratislava</w:t>
    </w:r>
  </w:p>
  <w:p w14:paraId="01D99CD9" w14:textId="77777777" w:rsidR="00544A5C" w:rsidRPr="00407F22" w:rsidRDefault="00544A5C">
    <w:pPr>
      <w:pStyle w:val="Hlavika"/>
      <w:tabs>
        <w:tab w:val="right" w:pos="9214"/>
      </w:tabs>
      <w:rPr>
        <w:sz w:val="16"/>
        <w:szCs w:val="16"/>
      </w:rPr>
    </w:pPr>
    <w:r w:rsidRPr="00407F22">
      <w:rPr>
        <w:sz w:val="16"/>
        <w:szCs w:val="16"/>
      </w:rPr>
      <w:t xml:space="preserve">Práce „žltý FIDIC“ </w:t>
    </w:r>
    <w:r w:rsidRPr="00407F22">
      <w:rPr>
        <w:sz w:val="16"/>
        <w:szCs w:val="16"/>
      </w:rPr>
      <w:tab/>
      <w:t>Primaciálne námestie č. 1, 814 99 Bratislava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B6710" w14:textId="77777777" w:rsidR="00544A5C" w:rsidRPr="00992875" w:rsidRDefault="00544A5C">
    <w:pPr>
      <w:pStyle w:val="Hlavika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8EE2C" w14:textId="0DF68CAD" w:rsidR="005263B2" w:rsidRPr="00537C87" w:rsidRDefault="005263B2" w:rsidP="005263B2">
    <w:pPr>
      <w:pStyle w:val="Zkladntext3"/>
      <w:tabs>
        <w:tab w:val="right" w:pos="9214"/>
      </w:tabs>
      <w:suppressAutoHyphens/>
      <w:ind w:firstLine="0"/>
      <w:rPr>
        <w:rFonts w:ascii="Arial Narrow" w:hAnsi="Arial Narrow"/>
      </w:rPr>
    </w:pPr>
    <w:r w:rsidRPr="00537C87">
      <w:rPr>
        <w:rFonts w:ascii="Arial Narrow" w:hAnsi="Arial Narrow"/>
        <w:color w:val="000000"/>
      </w:rPr>
      <w:t>Modernizácia električkovej trate - Ružinovská radiála</w:t>
    </w:r>
    <w:r w:rsidRPr="00537C87">
      <w:rPr>
        <w:rFonts w:ascii="Arial Narrow" w:hAnsi="Arial Narrow"/>
      </w:rPr>
      <w:t xml:space="preserve">                                             </w:t>
    </w:r>
    <w:r w:rsidR="00150A7D">
      <w:rPr>
        <w:rFonts w:ascii="Arial Narrow" w:hAnsi="Arial Narrow"/>
      </w:rPr>
      <w:t xml:space="preserve">                                               </w:t>
    </w:r>
    <w:r w:rsidRPr="00537C87">
      <w:rPr>
        <w:rFonts w:ascii="Arial Narrow" w:hAnsi="Arial Narrow"/>
      </w:rPr>
      <w:t>Hlavné mesto Slovenskej republiky Bratislava</w:t>
    </w:r>
  </w:p>
  <w:p w14:paraId="74F5DC48" w14:textId="585385BA" w:rsidR="005263B2" w:rsidRPr="00537C87" w:rsidRDefault="005263B2" w:rsidP="005263B2">
    <w:pPr>
      <w:pStyle w:val="Hlavika"/>
      <w:tabs>
        <w:tab w:val="right" w:pos="9214"/>
      </w:tabs>
      <w:rPr>
        <w:rFonts w:ascii="Arial Narrow" w:hAnsi="Arial Narrow"/>
        <w:sz w:val="16"/>
        <w:szCs w:val="16"/>
        <w:u w:val="single"/>
      </w:rPr>
    </w:pPr>
    <w:r w:rsidRPr="00537C87">
      <w:rPr>
        <w:rFonts w:ascii="Arial Narrow" w:hAnsi="Arial Narrow"/>
        <w:sz w:val="16"/>
        <w:szCs w:val="16"/>
        <w:u w:val="single"/>
      </w:rPr>
      <w:t xml:space="preserve">Práce „žltý FIDIC“ </w:t>
    </w:r>
    <w:r w:rsidRPr="00537C87">
      <w:rPr>
        <w:rFonts w:ascii="Arial Narrow" w:hAnsi="Arial Narrow"/>
        <w:sz w:val="16"/>
        <w:szCs w:val="16"/>
        <w:u w:val="single"/>
      </w:rPr>
      <w:tab/>
      <w:t xml:space="preserve">                                       </w:t>
    </w:r>
    <w:r w:rsidRPr="00537C87">
      <w:rPr>
        <w:rFonts w:ascii="Arial Narrow" w:hAnsi="Arial Narrow"/>
        <w:sz w:val="16"/>
        <w:szCs w:val="16"/>
        <w:u w:val="single"/>
      </w:rPr>
      <w:tab/>
      <w:t xml:space="preserve"> Primaciálne námestie č. 1, 814 99 Bratislava</w:t>
    </w:r>
  </w:p>
  <w:p w14:paraId="665C86A6" w14:textId="77777777" w:rsidR="006951FD" w:rsidRPr="00537C87" w:rsidRDefault="006951FD" w:rsidP="005263B2">
    <w:pPr>
      <w:pStyle w:val="Hlavika"/>
      <w:tabs>
        <w:tab w:val="right" w:pos="9214"/>
      </w:tabs>
      <w:rPr>
        <w:rFonts w:ascii="Arial Narrow" w:hAnsi="Arial Narrow"/>
        <w:sz w:val="16"/>
        <w:szCs w:val="16"/>
        <w:u w:val="single"/>
      </w:rPr>
    </w:pPr>
  </w:p>
  <w:p w14:paraId="51447645" w14:textId="77777777" w:rsidR="00280910" w:rsidRPr="00537C87" w:rsidRDefault="00280910" w:rsidP="000918AF">
    <w:pPr>
      <w:pStyle w:val="Hlavika"/>
      <w:rPr>
        <w:rFonts w:ascii="Arial Narrow" w:hAnsi="Arial Narrow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E99F2" w14:textId="4C2A13AF" w:rsidR="007B4381" w:rsidRPr="007B4381" w:rsidRDefault="007B4381" w:rsidP="007B4381">
    <w:pPr>
      <w:tabs>
        <w:tab w:val="right" w:pos="9214"/>
      </w:tabs>
      <w:suppressAutoHyphens/>
      <w:spacing w:before="0" w:after="0"/>
      <w:rPr>
        <w:rFonts w:ascii="Arial Narrow" w:hAnsi="Arial Narrow" w:cs="Arial"/>
        <w:spacing w:val="6"/>
        <w:sz w:val="16"/>
        <w:szCs w:val="16"/>
      </w:rPr>
    </w:pPr>
    <w:bookmarkStart w:id="15" w:name="_Hlk61952585"/>
    <w:r w:rsidRPr="007B4381">
      <w:rPr>
        <w:rFonts w:ascii="Arial Narrow" w:hAnsi="Arial Narrow" w:cs="Arial"/>
        <w:color w:val="000000"/>
        <w:spacing w:val="6"/>
        <w:sz w:val="16"/>
        <w:szCs w:val="16"/>
      </w:rPr>
      <w:t>Modernizácia električkovej trate - Ružinovská radiála</w:t>
    </w:r>
    <w:r w:rsidR="00F152C7">
      <w:rPr>
        <w:rFonts w:ascii="Arial Narrow" w:hAnsi="Arial Narrow" w:cs="Arial"/>
        <w:color w:val="000000"/>
        <w:spacing w:val="6"/>
        <w:sz w:val="16"/>
        <w:szCs w:val="16"/>
      </w:rPr>
      <w:t>, opakovaná súťaž</w:t>
    </w:r>
    <w:r w:rsidRPr="007B4381">
      <w:rPr>
        <w:rFonts w:ascii="Arial Narrow" w:hAnsi="Arial Narrow" w:cs="Arial"/>
        <w:spacing w:val="6"/>
        <w:sz w:val="16"/>
        <w:szCs w:val="16"/>
      </w:rPr>
      <w:tab/>
      <w:t xml:space="preserve">    Hlavné mesto Slovenskej republiky Bratislava</w:t>
    </w:r>
  </w:p>
  <w:p w14:paraId="4AB48186" w14:textId="77777777" w:rsidR="007B4381" w:rsidRPr="007B4381" w:rsidRDefault="007B4381" w:rsidP="007B4381">
    <w:pPr>
      <w:pBdr>
        <w:bottom w:val="single" w:sz="8" w:space="1" w:color="000000"/>
      </w:pBdr>
      <w:tabs>
        <w:tab w:val="right" w:pos="-5812"/>
        <w:tab w:val="left" w:pos="0"/>
        <w:tab w:val="right" w:pos="9214"/>
      </w:tabs>
      <w:autoSpaceDE w:val="0"/>
      <w:autoSpaceDN w:val="0"/>
      <w:adjustRightInd w:val="0"/>
      <w:spacing w:before="0" w:after="0"/>
      <w:rPr>
        <w:rFonts w:ascii="Arial Narrow" w:hAnsi="Arial Narrow" w:cs="Arial"/>
        <w:spacing w:val="6"/>
        <w:sz w:val="16"/>
        <w:szCs w:val="16"/>
        <w:lang w:eastAsia="en-US"/>
      </w:rPr>
    </w:pPr>
    <w:r w:rsidRPr="007B4381">
      <w:rPr>
        <w:rFonts w:ascii="Arial Narrow" w:hAnsi="Arial Narrow" w:cs="Arial"/>
        <w:spacing w:val="6"/>
        <w:sz w:val="16"/>
        <w:szCs w:val="16"/>
        <w:lang w:eastAsia="en-US"/>
      </w:rPr>
      <w:t xml:space="preserve">Práce „žltý FIDIC“ </w:t>
    </w:r>
    <w:r w:rsidRPr="007B4381">
      <w:rPr>
        <w:rFonts w:ascii="Arial Narrow" w:hAnsi="Arial Narrow" w:cs="Arial"/>
        <w:spacing w:val="6"/>
        <w:sz w:val="16"/>
        <w:szCs w:val="16"/>
        <w:lang w:eastAsia="en-US"/>
      </w:rPr>
      <w:tab/>
      <w:t>Primaciálne námestie č. 1, 814 99 Bratislava</w:t>
    </w:r>
    <w:bookmarkEnd w:id="15"/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67340" w14:textId="77777777" w:rsidR="00280910" w:rsidRDefault="00280910" w:rsidP="000918A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A3CEB75C"/>
    <w:lvl w:ilvl="0">
      <w:start w:val="1"/>
      <w:numFmt w:val="decimal"/>
      <w:pStyle w:val="slovanzo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30C106"/>
    <w:lvl w:ilvl="0">
      <w:start w:val="1"/>
      <w:numFmt w:val="decimal"/>
      <w:pStyle w:val="slovanzo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994DE1E"/>
    <w:lvl w:ilvl="0">
      <w:start w:val="1"/>
      <w:numFmt w:val="decimal"/>
      <w:pStyle w:val="slovanzo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400EB74"/>
    <w:lvl w:ilvl="0">
      <w:start w:val="1"/>
      <w:numFmt w:val="decimal"/>
      <w:pStyle w:val="slovanzo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410C5F6"/>
    <w:lvl w:ilvl="0">
      <w:start w:val="1"/>
      <w:numFmt w:val="bullet"/>
      <w:pStyle w:val="Zo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A0C4B6"/>
    <w:lvl w:ilvl="0">
      <w:start w:val="1"/>
      <w:numFmt w:val="bullet"/>
      <w:pStyle w:val="Zo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DB4A0B0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B26FFCA"/>
    <w:lvl w:ilvl="0">
      <w:start w:val="1"/>
      <w:numFmt w:val="bullet"/>
      <w:pStyle w:val="Zo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C644D66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09695B6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E8768DAA"/>
    <w:lvl w:ilvl="0">
      <w:numFmt w:val="decimal"/>
      <w:pStyle w:val="zarkaprv"/>
      <w:lvlText w:val="*"/>
      <w:lvlJc w:val="left"/>
    </w:lvl>
  </w:abstractNum>
  <w:abstractNum w:abstractNumId="11" w15:restartNumberingAfterBreak="0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0DA94024"/>
    <w:multiLevelType w:val="hybridMultilevel"/>
    <w:tmpl w:val="FFCE2AAA"/>
    <w:lvl w:ilvl="0" w:tplc="B11AA4D6">
      <w:start w:val="1"/>
      <w:numFmt w:val="bullet"/>
      <w:pStyle w:val="odrkaprv"/>
      <w:lvlText w:val=""/>
      <w:lvlJc w:val="left"/>
      <w:pPr>
        <w:tabs>
          <w:tab w:val="num" w:pos="1494"/>
        </w:tabs>
        <w:ind w:left="1134" w:firstLine="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157AFD"/>
    <w:multiLevelType w:val="multilevel"/>
    <w:tmpl w:val="3BB851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4" w15:restartNumberingAfterBreak="0">
    <w:nsid w:val="23FF3499"/>
    <w:multiLevelType w:val="hybridMultilevel"/>
    <w:tmpl w:val="43D49ED4"/>
    <w:lvl w:ilvl="0" w:tplc="BE02F066">
      <w:start w:val="1"/>
      <w:numFmt w:val="bullet"/>
      <w:pStyle w:val="odskok"/>
      <w:lvlText w:val=""/>
      <w:lvlJc w:val="left"/>
      <w:pPr>
        <w:tabs>
          <w:tab w:val="num" w:pos="340"/>
        </w:tabs>
        <w:ind w:left="454" w:hanging="45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0A0B16"/>
    <w:multiLevelType w:val="multilevel"/>
    <w:tmpl w:val="256A9D56"/>
    <w:styleLink w:val="tl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3CE736E2"/>
    <w:multiLevelType w:val="hybridMultilevel"/>
    <w:tmpl w:val="7CFC4B5A"/>
    <w:lvl w:ilvl="0" w:tplc="08700EF0">
      <w:numFmt w:val="bullet"/>
      <w:pStyle w:val="odrkadruh"/>
      <w:lvlText w:val="○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E697463"/>
    <w:multiLevelType w:val="multilevel"/>
    <w:tmpl w:val="BE6E09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00F3500"/>
    <w:multiLevelType w:val="multilevel"/>
    <w:tmpl w:val="041B0025"/>
    <w:styleLink w:val="t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448D0A12"/>
    <w:multiLevelType w:val="hybridMultilevel"/>
    <w:tmpl w:val="0458E7C6"/>
    <w:lvl w:ilvl="0" w:tplc="041B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51C375DE"/>
    <w:multiLevelType w:val="multilevel"/>
    <w:tmpl w:val="041B0025"/>
    <w:styleLink w:val="tl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55F85058"/>
    <w:multiLevelType w:val="multilevel"/>
    <w:tmpl w:val="80D4D4F8"/>
    <w:styleLink w:val="tlSodrkami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/>
        <w:sz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ED0068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E6771BC"/>
    <w:multiLevelType w:val="hybridMultilevel"/>
    <w:tmpl w:val="30B63C3E"/>
    <w:lvl w:ilvl="0" w:tplc="BA1C70F6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FDF37AF"/>
    <w:multiLevelType w:val="hybridMultilevel"/>
    <w:tmpl w:val="E18080FC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121EF0"/>
    <w:multiLevelType w:val="multilevel"/>
    <w:tmpl w:val="041B001D"/>
    <w:styleLink w:val="tl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65F0EAF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2027A35"/>
    <w:multiLevelType w:val="multilevel"/>
    <w:tmpl w:val="041B0023"/>
    <w:styleLink w:val="lnokalebosekcia"/>
    <w:lvl w:ilvl="0">
      <w:start w:val="1"/>
      <w:numFmt w:val="upperRoman"/>
      <w:lvlText w:val="Článok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i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8" w15:restartNumberingAfterBreak="0">
    <w:nsid w:val="74070D88"/>
    <w:multiLevelType w:val="singleLevel"/>
    <w:tmpl w:val="22FA3F6A"/>
    <w:lvl w:ilvl="0">
      <w:start w:val="1"/>
      <w:numFmt w:val="bullet"/>
      <w:pStyle w:val="zarkadruh"/>
      <w:lvlText w:val=""/>
      <w:lvlJc w:val="left"/>
      <w:pPr>
        <w:tabs>
          <w:tab w:val="num" w:pos="510"/>
        </w:tabs>
        <w:ind w:left="510" w:hanging="397"/>
      </w:pPr>
      <w:rPr>
        <w:rFonts w:ascii="Symbol" w:hAnsi="Symbol" w:hint="default"/>
      </w:rPr>
    </w:lvl>
  </w:abstractNum>
  <w:abstractNum w:abstractNumId="29" w15:restartNumberingAfterBreak="0">
    <w:nsid w:val="74437FB0"/>
    <w:multiLevelType w:val="hybridMultilevel"/>
    <w:tmpl w:val="8D7C4C9E"/>
    <w:lvl w:ilvl="0" w:tplc="8864F7F6">
      <w:start w:val="1"/>
      <w:numFmt w:val="bullet"/>
      <w:pStyle w:val="odskokprv"/>
      <w:lvlText w:val=""/>
      <w:lvlJc w:val="left"/>
      <w:pPr>
        <w:tabs>
          <w:tab w:val="num" w:pos="624"/>
        </w:tabs>
        <w:ind w:left="680" w:hanging="453"/>
      </w:pPr>
      <w:rPr>
        <w:rFonts w:ascii="Symbol" w:hAnsi="Symbol" w:hint="default"/>
        <w:color w:val="auto"/>
      </w:rPr>
    </w:lvl>
    <w:lvl w:ilvl="1" w:tplc="3E325F5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B02B1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26E3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088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72A56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CCF5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22D5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9C08A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964B57"/>
    <w:multiLevelType w:val="multilevel"/>
    <w:tmpl w:val="041B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7C644F09"/>
    <w:multiLevelType w:val="hybridMultilevel"/>
    <w:tmpl w:val="EB6E9A7A"/>
    <w:lvl w:ilvl="0" w:tplc="041B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2" w15:restartNumberingAfterBreak="0">
    <w:nsid w:val="7F0962C2"/>
    <w:multiLevelType w:val="multilevel"/>
    <w:tmpl w:val="041B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58161841">
    <w:abstractNumId w:val="10"/>
    <w:lvlOverride w:ilvl="0">
      <w:lvl w:ilvl="0">
        <w:start w:val="1"/>
        <w:numFmt w:val="bullet"/>
        <w:pStyle w:val="zarkaprv"/>
        <w:lvlText w:val=""/>
        <w:lvlJc w:val="left"/>
        <w:pPr>
          <w:tabs>
            <w:tab w:val="num" w:pos="360"/>
          </w:tabs>
          <w:ind w:left="0" w:firstLine="0"/>
        </w:pPr>
        <w:rPr>
          <w:rFonts w:ascii="Symbol" w:hAnsi="Symbol" w:hint="default"/>
        </w:rPr>
      </w:lvl>
    </w:lvlOverride>
  </w:num>
  <w:num w:numId="2" w16cid:durableId="1608079439">
    <w:abstractNumId w:val="28"/>
  </w:num>
  <w:num w:numId="3" w16cid:durableId="31030977">
    <w:abstractNumId w:val="14"/>
  </w:num>
  <w:num w:numId="4" w16cid:durableId="180317192">
    <w:abstractNumId w:val="12"/>
  </w:num>
  <w:num w:numId="5" w16cid:durableId="898325877">
    <w:abstractNumId w:val="21"/>
  </w:num>
  <w:num w:numId="6" w16cid:durableId="83961134">
    <w:abstractNumId w:val="8"/>
  </w:num>
  <w:num w:numId="7" w16cid:durableId="2107189795">
    <w:abstractNumId w:val="3"/>
  </w:num>
  <w:num w:numId="8" w16cid:durableId="1070154907">
    <w:abstractNumId w:val="2"/>
  </w:num>
  <w:num w:numId="9" w16cid:durableId="507251495">
    <w:abstractNumId w:val="1"/>
  </w:num>
  <w:num w:numId="10" w16cid:durableId="383525959">
    <w:abstractNumId w:val="0"/>
  </w:num>
  <w:num w:numId="11" w16cid:durableId="1798209506">
    <w:abstractNumId w:val="32"/>
  </w:num>
  <w:num w:numId="12" w16cid:durableId="1910383379">
    <w:abstractNumId w:val="30"/>
  </w:num>
  <w:num w:numId="13" w16cid:durableId="1242831174">
    <w:abstractNumId w:val="27"/>
  </w:num>
  <w:num w:numId="14" w16cid:durableId="1177620346">
    <w:abstractNumId w:val="9"/>
  </w:num>
  <w:num w:numId="15" w16cid:durableId="1459641650">
    <w:abstractNumId w:val="7"/>
  </w:num>
  <w:num w:numId="16" w16cid:durableId="786050273">
    <w:abstractNumId w:val="6"/>
  </w:num>
  <w:num w:numId="17" w16cid:durableId="438379764">
    <w:abstractNumId w:val="5"/>
  </w:num>
  <w:num w:numId="18" w16cid:durableId="1164514605">
    <w:abstractNumId w:val="4"/>
  </w:num>
  <w:num w:numId="19" w16cid:durableId="1125779516">
    <w:abstractNumId w:val="29"/>
  </w:num>
  <w:num w:numId="20" w16cid:durableId="99574967">
    <w:abstractNumId w:val="26"/>
  </w:num>
  <w:num w:numId="21" w16cid:durableId="337972895">
    <w:abstractNumId w:val="15"/>
    <w:lvlOverride w:ilvl="0">
      <w:lvl w:ilvl="0">
        <w:start w:val="1"/>
        <w:numFmt w:val="decimal"/>
        <w:pStyle w:val="Nadpis1"/>
        <w:lvlText w:val="%1"/>
        <w:lvlJc w:val="left"/>
        <w:pPr>
          <w:ind w:left="432" w:hanging="432"/>
        </w:pPr>
      </w:lvl>
    </w:lvlOverride>
    <w:lvlOverride w:ilvl="1">
      <w:lvl w:ilvl="1">
        <w:start w:val="1"/>
        <w:numFmt w:val="decimal"/>
        <w:pStyle w:val="Nadpis2"/>
        <w:lvlText w:val="%1.%2"/>
        <w:lvlJc w:val="left"/>
        <w:pPr>
          <w:ind w:left="576" w:hanging="576"/>
        </w:pPr>
      </w:lvl>
    </w:lvlOverride>
    <w:lvlOverride w:ilvl="2">
      <w:lvl w:ilvl="2">
        <w:start w:val="1"/>
        <w:numFmt w:val="decimal"/>
        <w:pStyle w:val="Nadpis3"/>
        <w:lvlText w:val="%1.%2.%3"/>
        <w:lvlJc w:val="left"/>
        <w:pPr>
          <w:ind w:left="1288" w:hanging="720"/>
        </w:pPr>
      </w:lvl>
    </w:lvlOverride>
    <w:lvlOverride w:ilvl="3">
      <w:lvl w:ilvl="3">
        <w:start w:val="1"/>
        <w:numFmt w:val="decimal"/>
        <w:pStyle w:val="Nadpis4"/>
        <w:lvlText w:val="%1.%2.%3.%4"/>
        <w:lvlJc w:val="left"/>
        <w:pPr>
          <w:ind w:left="864" w:hanging="864"/>
        </w:pPr>
      </w:lvl>
    </w:lvlOverride>
    <w:lvlOverride w:ilvl="4">
      <w:lvl w:ilvl="4">
        <w:start w:val="1"/>
        <w:numFmt w:val="decimal"/>
        <w:pStyle w:val="Nadpis5"/>
        <w:lvlText w:val="%1.%2.%3.%4.%5"/>
        <w:lvlJc w:val="left"/>
        <w:pPr>
          <w:ind w:left="1008" w:hanging="1008"/>
        </w:pPr>
      </w:lvl>
    </w:lvlOverride>
    <w:lvlOverride w:ilvl="5">
      <w:lvl w:ilvl="5">
        <w:start w:val="1"/>
        <w:numFmt w:val="decimal"/>
        <w:pStyle w:val="Nadpis6"/>
        <w:lvlText w:val="%1.%2.%3.%4.%5.%6"/>
        <w:lvlJc w:val="left"/>
        <w:pPr>
          <w:ind w:left="1152" w:hanging="1152"/>
        </w:pPr>
      </w:lvl>
    </w:lvlOverride>
    <w:lvlOverride w:ilvl="6">
      <w:lvl w:ilvl="6">
        <w:start w:val="1"/>
        <w:numFmt w:val="decimal"/>
        <w:pStyle w:val="Nadpis7"/>
        <w:lvlText w:val="%1.%2.%3.%4.%5.%6.%7"/>
        <w:lvlJc w:val="left"/>
        <w:pPr>
          <w:ind w:left="1296" w:hanging="1296"/>
        </w:pPr>
      </w:lvl>
    </w:lvlOverride>
    <w:lvlOverride w:ilvl="7">
      <w:lvl w:ilvl="7">
        <w:start w:val="1"/>
        <w:numFmt w:val="decimal"/>
        <w:pStyle w:val="Nadpis8"/>
        <w:lvlText w:val="%1.%2.%3.%4.%5.%6.%7.%8"/>
        <w:lvlJc w:val="left"/>
        <w:pPr>
          <w:ind w:left="1440" w:hanging="1440"/>
        </w:pPr>
      </w:lvl>
    </w:lvlOverride>
    <w:lvlOverride w:ilvl="8">
      <w:lvl w:ilvl="8">
        <w:start w:val="1"/>
        <w:numFmt w:val="decimal"/>
        <w:pStyle w:val="Nadpis9"/>
        <w:lvlText w:val="%1.%2.%3.%4.%5.%6.%7.%8.%9"/>
        <w:lvlJc w:val="left"/>
        <w:pPr>
          <w:ind w:left="1584" w:hanging="1584"/>
        </w:pPr>
      </w:lvl>
    </w:lvlOverride>
  </w:num>
  <w:num w:numId="22" w16cid:durableId="2005818166">
    <w:abstractNumId w:val="25"/>
  </w:num>
  <w:num w:numId="23" w16cid:durableId="1911229448">
    <w:abstractNumId w:val="18"/>
  </w:num>
  <w:num w:numId="24" w16cid:durableId="97412972">
    <w:abstractNumId w:val="20"/>
  </w:num>
  <w:num w:numId="25" w16cid:durableId="846139740">
    <w:abstractNumId w:val="17"/>
  </w:num>
  <w:num w:numId="26" w16cid:durableId="1635981483">
    <w:abstractNumId w:val="16"/>
  </w:num>
  <w:num w:numId="27" w16cid:durableId="1728339979">
    <w:abstractNumId w:val="22"/>
  </w:num>
  <w:num w:numId="28" w16cid:durableId="915019359">
    <w:abstractNumId w:val="24"/>
  </w:num>
  <w:num w:numId="29" w16cid:durableId="1509127725">
    <w:abstractNumId w:val="31"/>
  </w:num>
  <w:num w:numId="30" w16cid:durableId="1302539408">
    <w:abstractNumId w:val="19"/>
  </w:num>
  <w:num w:numId="31" w16cid:durableId="1308704493">
    <w:abstractNumId w:val="15"/>
  </w:num>
  <w:num w:numId="32" w16cid:durableId="2085955839">
    <w:abstractNumId w:val="15"/>
    <w:lvlOverride w:ilvl="0">
      <w:startOverride w:val="3"/>
      <w:lvl w:ilvl="0">
        <w:start w:val="3"/>
        <w:numFmt w:val="decimal"/>
        <w:pStyle w:val="Nadpis1"/>
        <w:lvlText w:val="%1"/>
        <w:lvlJc w:val="left"/>
        <w:pPr>
          <w:ind w:left="432" w:hanging="432"/>
        </w:pPr>
      </w:lvl>
    </w:lvlOverride>
    <w:lvlOverride w:ilvl="1">
      <w:startOverride w:val="3"/>
      <w:lvl w:ilvl="1">
        <w:start w:val="3"/>
        <w:numFmt w:val="decimal"/>
        <w:pStyle w:val="Nadpis2"/>
        <w:lvlText w:val="%1.%2"/>
        <w:lvlJc w:val="left"/>
        <w:pPr>
          <w:ind w:left="576" w:hanging="576"/>
        </w:pPr>
      </w:lvl>
    </w:lvlOverride>
  </w:num>
  <w:num w:numId="33" w16cid:durableId="1051197635">
    <w:abstractNumId w:val="23"/>
  </w:num>
  <w:num w:numId="34" w16cid:durableId="1807968829">
    <w:abstractNumId w:val="13"/>
  </w:num>
  <w:numIdMacAtCleanup w:val="3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rkovič Michal, Ing.">
    <w15:presenceInfo w15:providerId="AD" w15:userId="S::michal.markovic@bratislava.sk::32b1781a-10e9-4190-9e35-adea95c26aa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340"/>
  <w:autoHyphenation/>
  <w:hyphenationZone w:val="85"/>
  <w:doNotHyphenateCaps/>
  <w:drawingGridHorizontalSpacing w:val="11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283"/>
    <w:rsid w:val="000001CC"/>
    <w:rsid w:val="00001046"/>
    <w:rsid w:val="000012AE"/>
    <w:rsid w:val="00002813"/>
    <w:rsid w:val="00003E7F"/>
    <w:rsid w:val="000041A3"/>
    <w:rsid w:val="00005222"/>
    <w:rsid w:val="000062BF"/>
    <w:rsid w:val="00006AC7"/>
    <w:rsid w:val="00006E23"/>
    <w:rsid w:val="000103A8"/>
    <w:rsid w:val="00010CED"/>
    <w:rsid w:val="00010DC7"/>
    <w:rsid w:val="000111E8"/>
    <w:rsid w:val="00011623"/>
    <w:rsid w:val="00011B61"/>
    <w:rsid w:val="00012624"/>
    <w:rsid w:val="00013CFB"/>
    <w:rsid w:val="00014656"/>
    <w:rsid w:val="0001791B"/>
    <w:rsid w:val="00017C70"/>
    <w:rsid w:val="0002159A"/>
    <w:rsid w:val="0002173B"/>
    <w:rsid w:val="00022DD2"/>
    <w:rsid w:val="00022F2C"/>
    <w:rsid w:val="00027465"/>
    <w:rsid w:val="00027FA2"/>
    <w:rsid w:val="00030428"/>
    <w:rsid w:val="000308F7"/>
    <w:rsid w:val="00030FC3"/>
    <w:rsid w:val="00031371"/>
    <w:rsid w:val="0003258C"/>
    <w:rsid w:val="00032599"/>
    <w:rsid w:val="00032725"/>
    <w:rsid w:val="00032984"/>
    <w:rsid w:val="00033285"/>
    <w:rsid w:val="00033ADB"/>
    <w:rsid w:val="00033FD1"/>
    <w:rsid w:val="0003458E"/>
    <w:rsid w:val="00034C2B"/>
    <w:rsid w:val="0003587B"/>
    <w:rsid w:val="0003655B"/>
    <w:rsid w:val="0003743C"/>
    <w:rsid w:val="00037610"/>
    <w:rsid w:val="000407A9"/>
    <w:rsid w:val="00040BB1"/>
    <w:rsid w:val="0004154B"/>
    <w:rsid w:val="000416B7"/>
    <w:rsid w:val="00041CBB"/>
    <w:rsid w:val="0004275E"/>
    <w:rsid w:val="0004374D"/>
    <w:rsid w:val="00043DDE"/>
    <w:rsid w:val="0004666E"/>
    <w:rsid w:val="00046D91"/>
    <w:rsid w:val="000471B5"/>
    <w:rsid w:val="0004723C"/>
    <w:rsid w:val="000472C4"/>
    <w:rsid w:val="0004749E"/>
    <w:rsid w:val="00047EC3"/>
    <w:rsid w:val="0005056D"/>
    <w:rsid w:val="00050857"/>
    <w:rsid w:val="00050DEC"/>
    <w:rsid w:val="00050F3A"/>
    <w:rsid w:val="00051A21"/>
    <w:rsid w:val="00052233"/>
    <w:rsid w:val="00052760"/>
    <w:rsid w:val="0005328C"/>
    <w:rsid w:val="000534FF"/>
    <w:rsid w:val="00053EE3"/>
    <w:rsid w:val="0005485F"/>
    <w:rsid w:val="00054B85"/>
    <w:rsid w:val="00054C25"/>
    <w:rsid w:val="00055815"/>
    <w:rsid w:val="0005595E"/>
    <w:rsid w:val="00055F3C"/>
    <w:rsid w:val="00056425"/>
    <w:rsid w:val="0005669E"/>
    <w:rsid w:val="00057C93"/>
    <w:rsid w:val="00057E03"/>
    <w:rsid w:val="00057F25"/>
    <w:rsid w:val="00060C53"/>
    <w:rsid w:val="000616DB"/>
    <w:rsid w:val="000619A7"/>
    <w:rsid w:val="00061C31"/>
    <w:rsid w:val="0006240F"/>
    <w:rsid w:val="000624F7"/>
    <w:rsid w:val="000632C2"/>
    <w:rsid w:val="000636C9"/>
    <w:rsid w:val="00063901"/>
    <w:rsid w:val="000646E5"/>
    <w:rsid w:val="00065267"/>
    <w:rsid w:val="00065DB4"/>
    <w:rsid w:val="00065E83"/>
    <w:rsid w:val="00066A5B"/>
    <w:rsid w:val="000677AF"/>
    <w:rsid w:val="000702B1"/>
    <w:rsid w:val="00070B63"/>
    <w:rsid w:val="00070D73"/>
    <w:rsid w:val="00071525"/>
    <w:rsid w:val="00072242"/>
    <w:rsid w:val="00072325"/>
    <w:rsid w:val="0007287B"/>
    <w:rsid w:val="00072A8A"/>
    <w:rsid w:val="00073438"/>
    <w:rsid w:val="00073532"/>
    <w:rsid w:val="000737FE"/>
    <w:rsid w:val="00073911"/>
    <w:rsid w:val="00073DCE"/>
    <w:rsid w:val="0007472F"/>
    <w:rsid w:val="000748FF"/>
    <w:rsid w:val="00074CC6"/>
    <w:rsid w:val="00075EC7"/>
    <w:rsid w:val="000767B0"/>
    <w:rsid w:val="00076854"/>
    <w:rsid w:val="00076BF6"/>
    <w:rsid w:val="00076DF1"/>
    <w:rsid w:val="00076F71"/>
    <w:rsid w:val="00077DE7"/>
    <w:rsid w:val="0008115E"/>
    <w:rsid w:val="000819BA"/>
    <w:rsid w:val="0008210C"/>
    <w:rsid w:val="00083AD0"/>
    <w:rsid w:val="00083CF2"/>
    <w:rsid w:val="000841B3"/>
    <w:rsid w:val="0008433D"/>
    <w:rsid w:val="000846D2"/>
    <w:rsid w:val="00085C17"/>
    <w:rsid w:val="00085EC7"/>
    <w:rsid w:val="00086F4C"/>
    <w:rsid w:val="000910A9"/>
    <w:rsid w:val="000911A3"/>
    <w:rsid w:val="00091864"/>
    <w:rsid w:val="000918AF"/>
    <w:rsid w:val="00091E1F"/>
    <w:rsid w:val="0009278A"/>
    <w:rsid w:val="00092AB0"/>
    <w:rsid w:val="000930A1"/>
    <w:rsid w:val="0009429E"/>
    <w:rsid w:val="00094345"/>
    <w:rsid w:val="00094DCD"/>
    <w:rsid w:val="00095CD3"/>
    <w:rsid w:val="00095F6D"/>
    <w:rsid w:val="00096B9A"/>
    <w:rsid w:val="00097C29"/>
    <w:rsid w:val="000A1C7F"/>
    <w:rsid w:val="000A2B26"/>
    <w:rsid w:val="000A2E83"/>
    <w:rsid w:val="000A48EC"/>
    <w:rsid w:val="000A4963"/>
    <w:rsid w:val="000A6234"/>
    <w:rsid w:val="000A6D7C"/>
    <w:rsid w:val="000A7C4B"/>
    <w:rsid w:val="000B0470"/>
    <w:rsid w:val="000B0DEB"/>
    <w:rsid w:val="000B17D8"/>
    <w:rsid w:val="000B1A5D"/>
    <w:rsid w:val="000B2235"/>
    <w:rsid w:val="000B34C5"/>
    <w:rsid w:val="000B42F4"/>
    <w:rsid w:val="000B44E5"/>
    <w:rsid w:val="000B5A98"/>
    <w:rsid w:val="000B5F42"/>
    <w:rsid w:val="000B7D86"/>
    <w:rsid w:val="000C0000"/>
    <w:rsid w:val="000C0F3A"/>
    <w:rsid w:val="000C18BD"/>
    <w:rsid w:val="000C29A7"/>
    <w:rsid w:val="000C30CF"/>
    <w:rsid w:val="000C4C62"/>
    <w:rsid w:val="000C5B4D"/>
    <w:rsid w:val="000C619A"/>
    <w:rsid w:val="000C6376"/>
    <w:rsid w:val="000C70A9"/>
    <w:rsid w:val="000C710B"/>
    <w:rsid w:val="000D06D0"/>
    <w:rsid w:val="000D15B3"/>
    <w:rsid w:val="000D1A61"/>
    <w:rsid w:val="000D1C51"/>
    <w:rsid w:val="000D25A5"/>
    <w:rsid w:val="000D2CF6"/>
    <w:rsid w:val="000D43C7"/>
    <w:rsid w:val="000D4E73"/>
    <w:rsid w:val="000D507F"/>
    <w:rsid w:val="000D50E6"/>
    <w:rsid w:val="000D52DF"/>
    <w:rsid w:val="000D54C4"/>
    <w:rsid w:val="000D5D84"/>
    <w:rsid w:val="000D667F"/>
    <w:rsid w:val="000D6725"/>
    <w:rsid w:val="000D674A"/>
    <w:rsid w:val="000D6787"/>
    <w:rsid w:val="000D6C1D"/>
    <w:rsid w:val="000D6F7F"/>
    <w:rsid w:val="000D7BA4"/>
    <w:rsid w:val="000D7DBC"/>
    <w:rsid w:val="000E0A6B"/>
    <w:rsid w:val="000E10EF"/>
    <w:rsid w:val="000E15A9"/>
    <w:rsid w:val="000E22DF"/>
    <w:rsid w:val="000E242B"/>
    <w:rsid w:val="000E30E9"/>
    <w:rsid w:val="000E3E6D"/>
    <w:rsid w:val="000E514A"/>
    <w:rsid w:val="000E6903"/>
    <w:rsid w:val="000E75B7"/>
    <w:rsid w:val="000E7CF6"/>
    <w:rsid w:val="000F11AA"/>
    <w:rsid w:val="000F1511"/>
    <w:rsid w:val="000F164D"/>
    <w:rsid w:val="000F1714"/>
    <w:rsid w:val="000F1A98"/>
    <w:rsid w:val="000F29AB"/>
    <w:rsid w:val="000F353B"/>
    <w:rsid w:val="000F360D"/>
    <w:rsid w:val="000F387F"/>
    <w:rsid w:val="000F404E"/>
    <w:rsid w:val="000F4874"/>
    <w:rsid w:val="000F4C27"/>
    <w:rsid w:val="000F54A7"/>
    <w:rsid w:val="000F5C13"/>
    <w:rsid w:val="000F6B63"/>
    <w:rsid w:val="000F77E9"/>
    <w:rsid w:val="00100030"/>
    <w:rsid w:val="001005D6"/>
    <w:rsid w:val="00102D0F"/>
    <w:rsid w:val="0010306F"/>
    <w:rsid w:val="0010314B"/>
    <w:rsid w:val="00103164"/>
    <w:rsid w:val="00106321"/>
    <w:rsid w:val="00106884"/>
    <w:rsid w:val="00106C07"/>
    <w:rsid w:val="001103BC"/>
    <w:rsid w:val="0011052B"/>
    <w:rsid w:val="00110DD2"/>
    <w:rsid w:val="001118C9"/>
    <w:rsid w:val="00111ABB"/>
    <w:rsid w:val="00112A5E"/>
    <w:rsid w:val="0011471A"/>
    <w:rsid w:val="00114A27"/>
    <w:rsid w:val="001163AF"/>
    <w:rsid w:val="00116A6C"/>
    <w:rsid w:val="0011704D"/>
    <w:rsid w:val="00117877"/>
    <w:rsid w:val="00117AC0"/>
    <w:rsid w:val="001214A9"/>
    <w:rsid w:val="00121A13"/>
    <w:rsid w:val="001223C7"/>
    <w:rsid w:val="00122D53"/>
    <w:rsid w:val="0012326E"/>
    <w:rsid w:val="0012370B"/>
    <w:rsid w:val="00123D4E"/>
    <w:rsid w:val="001246D3"/>
    <w:rsid w:val="001249BA"/>
    <w:rsid w:val="00125878"/>
    <w:rsid w:val="00125C27"/>
    <w:rsid w:val="001263E6"/>
    <w:rsid w:val="0012649E"/>
    <w:rsid w:val="00127EAD"/>
    <w:rsid w:val="001304FE"/>
    <w:rsid w:val="00130ACD"/>
    <w:rsid w:val="00130B11"/>
    <w:rsid w:val="00130D10"/>
    <w:rsid w:val="001315DD"/>
    <w:rsid w:val="00133941"/>
    <w:rsid w:val="001339BE"/>
    <w:rsid w:val="00133ADB"/>
    <w:rsid w:val="00133DB2"/>
    <w:rsid w:val="00133E35"/>
    <w:rsid w:val="00134D35"/>
    <w:rsid w:val="00134ED7"/>
    <w:rsid w:val="001351C9"/>
    <w:rsid w:val="00135D13"/>
    <w:rsid w:val="00136C1E"/>
    <w:rsid w:val="001376AE"/>
    <w:rsid w:val="00137889"/>
    <w:rsid w:val="00140584"/>
    <w:rsid w:val="00140672"/>
    <w:rsid w:val="00140F69"/>
    <w:rsid w:val="00141106"/>
    <w:rsid w:val="001422E8"/>
    <w:rsid w:val="00145EC1"/>
    <w:rsid w:val="00145F5C"/>
    <w:rsid w:val="00145F86"/>
    <w:rsid w:val="00146572"/>
    <w:rsid w:val="001467E9"/>
    <w:rsid w:val="00146847"/>
    <w:rsid w:val="001468A8"/>
    <w:rsid w:val="00147FC2"/>
    <w:rsid w:val="00150A7D"/>
    <w:rsid w:val="00150F72"/>
    <w:rsid w:val="00151049"/>
    <w:rsid w:val="00151C65"/>
    <w:rsid w:val="00151EC1"/>
    <w:rsid w:val="00154336"/>
    <w:rsid w:val="00156C3B"/>
    <w:rsid w:val="00160ACD"/>
    <w:rsid w:val="00162E49"/>
    <w:rsid w:val="00163BA0"/>
    <w:rsid w:val="00163DC4"/>
    <w:rsid w:val="00163EDC"/>
    <w:rsid w:val="00164506"/>
    <w:rsid w:val="0016496A"/>
    <w:rsid w:val="00164E74"/>
    <w:rsid w:val="001651A4"/>
    <w:rsid w:val="0016524C"/>
    <w:rsid w:val="00165A2B"/>
    <w:rsid w:val="00165BDD"/>
    <w:rsid w:val="0016667F"/>
    <w:rsid w:val="0017060A"/>
    <w:rsid w:val="00170A02"/>
    <w:rsid w:val="001710EC"/>
    <w:rsid w:val="00172F74"/>
    <w:rsid w:val="0017374C"/>
    <w:rsid w:val="001739A3"/>
    <w:rsid w:val="00173BC0"/>
    <w:rsid w:val="00173F86"/>
    <w:rsid w:val="00174CD0"/>
    <w:rsid w:val="00174D90"/>
    <w:rsid w:val="00175165"/>
    <w:rsid w:val="00175D6F"/>
    <w:rsid w:val="00177C4B"/>
    <w:rsid w:val="00177E73"/>
    <w:rsid w:val="001803E5"/>
    <w:rsid w:val="00181512"/>
    <w:rsid w:val="00181C01"/>
    <w:rsid w:val="00181CC3"/>
    <w:rsid w:val="00182CAD"/>
    <w:rsid w:val="00183144"/>
    <w:rsid w:val="00183F04"/>
    <w:rsid w:val="001841B3"/>
    <w:rsid w:val="00184B92"/>
    <w:rsid w:val="001850FC"/>
    <w:rsid w:val="0018638F"/>
    <w:rsid w:val="00186DEC"/>
    <w:rsid w:val="00186FF0"/>
    <w:rsid w:val="00190C39"/>
    <w:rsid w:val="00190E63"/>
    <w:rsid w:val="00190F33"/>
    <w:rsid w:val="00191744"/>
    <w:rsid w:val="00192AFB"/>
    <w:rsid w:val="001934AD"/>
    <w:rsid w:val="00193817"/>
    <w:rsid w:val="001947F6"/>
    <w:rsid w:val="00194CA7"/>
    <w:rsid w:val="00194EFC"/>
    <w:rsid w:val="00195016"/>
    <w:rsid w:val="00195098"/>
    <w:rsid w:val="00195841"/>
    <w:rsid w:val="00195998"/>
    <w:rsid w:val="00196748"/>
    <w:rsid w:val="00196DA3"/>
    <w:rsid w:val="00196F1F"/>
    <w:rsid w:val="00196F57"/>
    <w:rsid w:val="001A05B9"/>
    <w:rsid w:val="001A0645"/>
    <w:rsid w:val="001A0865"/>
    <w:rsid w:val="001A0B80"/>
    <w:rsid w:val="001A0C79"/>
    <w:rsid w:val="001A1234"/>
    <w:rsid w:val="001A16AA"/>
    <w:rsid w:val="001A273D"/>
    <w:rsid w:val="001A393F"/>
    <w:rsid w:val="001A3A02"/>
    <w:rsid w:val="001A3CCC"/>
    <w:rsid w:val="001A49FC"/>
    <w:rsid w:val="001A4F0D"/>
    <w:rsid w:val="001A613B"/>
    <w:rsid w:val="001A67AA"/>
    <w:rsid w:val="001A6C4E"/>
    <w:rsid w:val="001B09F1"/>
    <w:rsid w:val="001B1172"/>
    <w:rsid w:val="001B1F2E"/>
    <w:rsid w:val="001B2776"/>
    <w:rsid w:val="001B2928"/>
    <w:rsid w:val="001B352D"/>
    <w:rsid w:val="001B35E3"/>
    <w:rsid w:val="001B4FE6"/>
    <w:rsid w:val="001B50D1"/>
    <w:rsid w:val="001B5C4E"/>
    <w:rsid w:val="001B67DB"/>
    <w:rsid w:val="001B71DC"/>
    <w:rsid w:val="001B790F"/>
    <w:rsid w:val="001B7C29"/>
    <w:rsid w:val="001C0232"/>
    <w:rsid w:val="001C15AF"/>
    <w:rsid w:val="001C1BA3"/>
    <w:rsid w:val="001C2778"/>
    <w:rsid w:val="001C34E9"/>
    <w:rsid w:val="001C3DE7"/>
    <w:rsid w:val="001C4EB4"/>
    <w:rsid w:val="001C6A1C"/>
    <w:rsid w:val="001C6DB4"/>
    <w:rsid w:val="001C7348"/>
    <w:rsid w:val="001C74A8"/>
    <w:rsid w:val="001C7CF5"/>
    <w:rsid w:val="001C7F12"/>
    <w:rsid w:val="001D0387"/>
    <w:rsid w:val="001D0B76"/>
    <w:rsid w:val="001D0DC8"/>
    <w:rsid w:val="001D16E0"/>
    <w:rsid w:val="001D1C47"/>
    <w:rsid w:val="001D2E0F"/>
    <w:rsid w:val="001D2F71"/>
    <w:rsid w:val="001D423D"/>
    <w:rsid w:val="001D444D"/>
    <w:rsid w:val="001D4DEA"/>
    <w:rsid w:val="001D5D96"/>
    <w:rsid w:val="001D60DA"/>
    <w:rsid w:val="001D65C1"/>
    <w:rsid w:val="001E0AAA"/>
    <w:rsid w:val="001E0B4D"/>
    <w:rsid w:val="001E1272"/>
    <w:rsid w:val="001E1AC5"/>
    <w:rsid w:val="001E1D07"/>
    <w:rsid w:val="001E20C9"/>
    <w:rsid w:val="001E2EC8"/>
    <w:rsid w:val="001E366E"/>
    <w:rsid w:val="001E4FB3"/>
    <w:rsid w:val="001E5272"/>
    <w:rsid w:val="001E55FB"/>
    <w:rsid w:val="001E5E14"/>
    <w:rsid w:val="001E6106"/>
    <w:rsid w:val="001E6F79"/>
    <w:rsid w:val="001E7597"/>
    <w:rsid w:val="001F12C3"/>
    <w:rsid w:val="001F14DB"/>
    <w:rsid w:val="001F24EB"/>
    <w:rsid w:val="001F3746"/>
    <w:rsid w:val="001F379F"/>
    <w:rsid w:val="001F3CE8"/>
    <w:rsid w:val="001F41E5"/>
    <w:rsid w:val="001F431E"/>
    <w:rsid w:val="001F4F88"/>
    <w:rsid w:val="001F549C"/>
    <w:rsid w:val="001F59A0"/>
    <w:rsid w:val="001F6689"/>
    <w:rsid w:val="001F72A2"/>
    <w:rsid w:val="001F77F4"/>
    <w:rsid w:val="001F7A80"/>
    <w:rsid w:val="00200BF9"/>
    <w:rsid w:val="00201255"/>
    <w:rsid w:val="002018C1"/>
    <w:rsid w:val="0020341A"/>
    <w:rsid w:val="002039C9"/>
    <w:rsid w:val="00204034"/>
    <w:rsid w:val="002044EA"/>
    <w:rsid w:val="00204D0D"/>
    <w:rsid w:val="00206734"/>
    <w:rsid w:val="0020780D"/>
    <w:rsid w:val="00207B8C"/>
    <w:rsid w:val="0021030A"/>
    <w:rsid w:val="00210ACD"/>
    <w:rsid w:val="00210BEE"/>
    <w:rsid w:val="0021170A"/>
    <w:rsid w:val="002117DF"/>
    <w:rsid w:val="002125BD"/>
    <w:rsid w:val="0021376C"/>
    <w:rsid w:val="00213854"/>
    <w:rsid w:val="00213911"/>
    <w:rsid w:val="0021481E"/>
    <w:rsid w:val="00214966"/>
    <w:rsid w:val="00214B39"/>
    <w:rsid w:val="00214FB4"/>
    <w:rsid w:val="00215124"/>
    <w:rsid w:val="00216228"/>
    <w:rsid w:val="00216883"/>
    <w:rsid w:val="00216F1B"/>
    <w:rsid w:val="00217FA5"/>
    <w:rsid w:val="00221E24"/>
    <w:rsid w:val="0022226E"/>
    <w:rsid w:val="00222772"/>
    <w:rsid w:val="00223A4A"/>
    <w:rsid w:val="00224FA2"/>
    <w:rsid w:val="002269DD"/>
    <w:rsid w:val="00227C08"/>
    <w:rsid w:val="00230B14"/>
    <w:rsid w:val="00230DAB"/>
    <w:rsid w:val="00230EEB"/>
    <w:rsid w:val="002322C3"/>
    <w:rsid w:val="0023315E"/>
    <w:rsid w:val="002341E7"/>
    <w:rsid w:val="00234B53"/>
    <w:rsid w:val="00235707"/>
    <w:rsid w:val="00235855"/>
    <w:rsid w:val="00235BD9"/>
    <w:rsid w:val="00235EF4"/>
    <w:rsid w:val="00236834"/>
    <w:rsid w:val="00236A35"/>
    <w:rsid w:val="002374BB"/>
    <w:rsid w:val="0024082C"/>
    <w:rsid w:val="0024128E"/>
    <w:rsid w:val="002420BB"/>
    <w:rsid w:val="002428FE"/>
    <w:rsid w:val="00242C00"/>
    <w:rsid w:val="00243023"/>
    <w:rsid w:val="00243375"/>
    <w:rsid w:val="002447FD"/>
    <w:rsid w:val="00244AB9"/>
    <w:rsid w:val="002477F3"/>
    <w:rsid w:val="002500BC"/>
    <w:rsid w:val="00250DC1"/>
    <w:rsid w:val="00251198"/>
    <w:rsid w:val="002515B6"/>
    <w:rsid w:val="0025286D"/>
    <w:rsid w:val="00252D17"/>
    <w:rsid w:val="00253231"/>
    <w:rsid w:val="00253824"/>
    <w:rsid w:val="00256498"/>
    <w:rsid w:val="00256DB0"/>
    <w:rsid w:val="00257C0D"/>
    <w:rsid w:val="002602D7"/>
    <w:rsid w:val="002602F1"/>
    <w:rsid w:val="00260D08"/>
    <w:rsid w:val="002611A9"/>
    <w:rsid w:val="002617CA"/>
    <w:rsid w:val="002624B4"/>
    <w:rsid w:val="00262D80"/>
    <w:rsid w:val="00262EA1"/>
    <w:rsid w:val="00263505"/>
    <w:rsid w:val="00263641"/>
    <w:rsid w:val="002637F9"/>
    <w:rsid w:val="00264A3E"/>
    <w:rsid w:val="0026538B"/>
    <w:rsid w:val="00265ACF"/>
    <w:rsid w:val="00266522"/>
    <w:rsid w:val="0026672E"/>
    <w:rsid w:val="00270A84"/>
    <w:rsid w:val="002719FC"/>
    <w:rsid w:val="00271EAD"/>
    <w:rsid w:val="002724B4"/>
    <w:rsid w:val="00273531"/>
    <w:rsid w:val="00273714"/>
    <w:rsid w:val="0027391B"/>
    <w:rsid w:val="00273DF4"/>
    <w:rsid w:val="00274054"/>
    <w:rsid w:val="002749B0"/>
    <w:rsid w:val="0027532F"/>
    <w:rsid w:val="00275B28"/>
    <w:rsid w:val="002760B9"/>
    <w:rsid w:val="00276C3D"/>
    <w:rsid w:val="00276D07"/>
    <w:rsid w:val="00276E57"/>
    <w:rsid w:val="00277171"/>
    <w:rsid w:val="0028008E"/>
    <w:rsid w:val="00280910"/>
    <w:rsid w:val="002809E9"/>
    <w:rsid w:val="00280BD7"/>
    <w:rsid w:val="00281734"/>
    <w:rsid w:val="00282A0F"/>
    <w:rsid w:val="00282A49"/>
    <w:rsid w:val="00282D21"/>
    <w:rsid w:val="00283DD7"/>
    <w:rsid w:val="00284015"/>
    <w:rsid w:val="00284738"/>
    <w:rsid w:val="00285A5D"/>
    <w:rsid w:val="002864A1"/>
    <w:rsid w:val="002866B4"/>
    <w:rsid w:val="00286CAC"/>
    <w:rsid w:val="00287050"/>
    <w:rsid w:val="00287908"/>
    <w:rsid w:val="00287990"/>
    <w:rsid w:val="002900C3"/>
    <w:rsid w:val="0029026E"/>
    <w:rsid w:val="00292091"/>
    <w:rsid w:val="00292FF3"/>
    <w:rsid w:val="00293267"/>
    <w:rsid w:val="00293D68"/>
    <w:rsid w:val="00295D7A"/>
    <w:rsid w:val="00295E65"/>
    <w:rsid w:val="00295F39"/>
    <w:rsid w:val="00296244"/>
    <w:rsid w:val="00296639"/>
    <w:rsid w:val="00296A39"/>
    <w:rsid w:val="00297EEF"/>
    <w:rsid w:val="002A19DF"/>
    <w:rsid w:val="002A23FB"/>
    <w:rsid w:val="002A280A"/>
    <w:rsid w:val="002A3893"/>
    <w:rsid w:val="002A4B12"/>
    <w:rsid w:val="002A5131"/>
    <w:rsid w:val="002A5D58"/>
    <w:rsid w:val="002A6EA4"/>
    <w:rsid w:val="002A73D9"/>
    <w:rsid w:val="002A7D81"/>
    <w:rsid w:val="002B085E"/>
    <w:rsid w:val="002B0FF4"/>
    <w:rsid w:val="002B1650"/>
    <w:rsid w:val="002B1980"/>
    <w:rsid w:val="002B1BEF"/>
    <w:rsid w:val="002B2122"/>
    <w:rsid w:val="002B29B7"/>
    <w:rsid w:val="002B3B8E"/>
    <w:rsid w:val="002B409A"/>
    <w:rsid w:val="002B4B56"/>
    <w:rsid w:val="002B4C03"/>
    <w:rsid w:val="002B4E7A"/>
    <w:rsid w:val="002B4FB4"/>
    <w:rsid w:val="002B6494"/>
    <w:rsid w:val="002B71EB"/>
    <w:rsid w:val="002B790E"/>
    <w:rsid w:val="002C22F6"/>
    <w:rsid w:val="002C2445"/>
    <w:rsid w:val="002C3AC4"/>
    <w:rsid w:val="002C3C3D"/>
    <w:rsid w:val="002C3F3E"/>
    <w:rsid w:val="002C3FB4"/>
    <w:rsid w:val="002C47F4"/>
    <w:rsid w:val="002C5414"/>
    <w:rsid w:val="002C5A06"/>
    <w:rsid w:val="002D04B0"/>
    <w:rsid w:val="002D18ED"/>
    <w:rsid w:val="002D1A3A"/>
    <w:rsid w:val="002D2582"/>
    <w:rsid w:val="002D3D56"/>
    <w:rsid w:val="002D3EDF"/>
    <w:rsid w:val="002D40A4"/>
    <w:rsid w:val="002D46A3"/>
    <w:rsid w:val="002D5382"/>
    <w:rsid w:val="002D77DF"/>
    <w:rsid w:val="002E00BF"/>
    <w:rsid w:val="002E1208"/>
    <w:rsid w:val="002E17C3"/>
    <w:rsid w:val="002E1BB5"/>
    <w:rsid w:val="002E1F46"/>
    <w:rsid w:val="002E278D"/>
    <w:rsid w:val="002E2C0E"/>
    <w:rsid w:val="002E2FC3"/>
    <w:rsid w:val="002E3173"/>
    <w:rsid w:val="002E3315"/>
    <w:rsid w:val="002E35AD"/>
    <w:rsid w:val="002E36AB"/>
    <w:rsid w:val="002E5797"/>
    <w:rsid w:val="002E5D65"/>
    <w:rsid w:val="002E624F"/>
    <w:rsid w:val="002E6922"/>
    <w:rsid w:val="002E6D0F"/>
    <w:rsid w:val="002E6F58"/>
    <w:rsid w:val="002E7A3E"/>
    <w:rsid w:val="002F0AD5"/>
    <w:rsid w:val="002F1EE3"/>
    <w:rsid w:val="002F210B"/>
    <w:rsid w:val="002F337D"/>
    <w:rsid w:val="002F54E9"/>
    <w:rsid w:val="002F5501"/>
    <w:rsid w:val="002F5562"/>
    <w:rsid w:val="002F57A5"/>
    <w:rsid w:val="002F5EDD"/>
    <w:rsid w:val="002F6CAF"/>
    <w:rsid w:val="002F7D2B"/>
    <w:rsid w:val="002F7F33"/>
    <w:rsid w:val="00300CEA"/>
    <w:rsid w:val="00300D61"/>
    <w:rsid w:val="003016A6"/>
    <w:rsid w:val="00301971"/>
    <w:rsid w:val="003028B1"/>
    <w:rsid w:val="00303129"/>
    <w:rsid w:val="003037DE"/>
    <w:rsid w:val="00304B5E"/>
    <w:rsid w:val="00304EAC"/>
    <w:rsid w:val="003062ED"/>
    <w:rsid w:val="00306638"/>
    <w:rsid w:val="00306AA0"/>
    <w:rsid w:val="003073D2"/>
    <w:rsid w:val="0031078E"/>
    <w:rsid w:val="00310C40"/>
    <w:rsid w:val="00310D6B"/>
    <w:rsid w:val="00311732"/>
    <w:rsid w:val="00311F4C"/>
    <w:rsid w:val="0031220B"/>
    <w:rsid w:val="00312644"/>
    <w:rsid w:val="00312FA9"/>
    <w:rsid w:val="0031360A"/>
    <w:rsid w:val="00313B52"/>
    <w:rsid w:val="00313C1A"/>
    <w:rsid w:val="00314FD9"/>
    <w:rsid w:val="003152EC"/>
    <w:rsid w:val="00315F4C"/>
    <w:rsid w:val="00316155"/>
    <w:rsid w:val="0031678B"/>
    <w:rsid w:val="0032003A"/>
    <w:rsid w:val="003206EB"/>
    <w:rsid w:val="00320AD2"/>
    <w:rsid w:val="00321B32"/>
    <w:rsid w:val="00323044"/>
    <w:rsid w:val="003244C4"/>
    <w:rsid w:val="00324714"/>
    <w:rsid w:val="003254DF"/>
    <w:rsid w:val="00325F76"/>
    <w:rsid w:val="003267D1"/>
    <w:rsid w:val="00331116"/>
    <w:rsid w:val="00331B51"/>
    <w:rsid w:val="0033213A"/>
    <w:rsid w:val="00333191"/>
    <w:rsid w:val="00334661"/>
    <w:rsid w:val="003349F6"/>
    <w:rsid w:val="00334AE0"/>
    <w:rsid w:val="00334E43"/>
    <w:rsid w:val="003354C4"/>
    <w:rsid w:val="00335545"/>
    <w:rsid w:val="003360C9"/>
    <w:rsid w:val="00336A53"/>
    <w:rsid w:val="00340302"/>
    <w:rsid w:val="0034056D"/>
    <w:rsid w:val="00340D27"/>
    <w:rsid w:val="00340F18"/>
    <w:rsid w:val="00343335"/>
    <w:rsid w:val="00343DFE"/>
    <w:rsid w:val="00345253"/>
    <w:rsid w:val="00345E61"/>
    <w:rsid w:val="00345E92"/>
    <w:rsid w:val="00346640"/>
    <w:rsid w:val="0034692B"/>
    <w:rsid w:val="003502F6"/>
    <w:rsid w:val="003505A7"/>
    <w:rsid w:val="00351771"/>
    <w:rsid w:val="00354C48"/>
    <w:rsid w:val="00356692"/>
    <w:rsid w:val="0036043E"/>
    <w:rsid w:val="003607CD"/>
    <w:rsid w:val="0036239A"/>
    <w:rsid w:val="0036239B"/>
    <w:rsid w:val="003628F9"/>
    <w:rsid w:val="00363BA3"/>
    <w:rsid w:val="00363DCB"/>
    <w:rsid w:val="00364231"/>
    <w:rsid w:val="00364549"/>
    <w:rsid w:val="00364D90"/>
    <w:rsid w:val="00366284"/>
    <w:rsid w:val="00366E9F"/>
    <w:rsid w:val="00367C02"/>
    <w:rsid w:val="00370720"/>
    <w:rsid w:val="00370F53"/>
    <w:rsid w:val="00370FB4"/>
    <w:rsid w:val="003711B2"/>
    <w:rsid w:val="0037135D"/>
    <w:rsid w:val="00371877"/>
    <w:rsid w:val="00372772"/>
    <w:rsid w:val="00372F6A"/>
    <w:rsid w:val="00373023"/>
    <w:rsid w:val="003732F3"/>
    <w:rsid w:val="00373424"/>
    <w:rsid w:val="003735B4"/>
    <w:rsid w:val="00373E30"/>
    <w:rsid w:val="00373E46"/>
    <w:rsid w:val="00375D9C"/>
    <w:rsid w:val="00376DBB"/>
    <w:rsid w:val="00377310"/>
    <w:rsid w:val="0037756C"/>
    <w:rsid w:val="00377693"/>
    <w:rsid w:val="00377950"/>
    <w:rsid w:val="003779EC"/>
    <w:rsid w:val="003801E3"/>
    <w:rsid w:val="00380BA7"/>
    <w:rsid w:val="00380D11"/>
    <w:rsid w:val="00381C5D"/>
    <w:rsid w:val="0038302C"/>
    <w:rsid w:val="00383702"/>
    <w:rsid w:val="00383F1D"/>
    <w:rsid w:val="00383F5F"/>
    <w:rsid w:val="00384B3C"/>
    <w:rsid w:val="00385C00"/>
    <w:rsid w:val="00387DEC"/>
    <w:rsid w:val="00387F42"/>
    <w:rsid w:val="00390F5C"/>
    <w:rsid w:val="003929C5"/>
    <w:rsid w:val="00392CF7"/>
    <w:rsid w:val="003934CA"/>
    <w:rsid w:val="00393D0B"/>
    <w:rsid w:val="00393F81"/>
    <w:rsid w:val="0039590B"/>
    <w:rsid w:val="003959B9"/>
    <w:rsid w:val="00395BD6"/>
    <w:rsid w:val="00397B40"/>
    <w:rsid w:val="003A003A"/>
    <w:rsid w:val="003A065D"/>
    <w:rsid w:val="003A07BC"/>
    <w:rsid w:val="003A152C"/>
    <w:rsid w:val="003A1811"/>
    <w:rsid w:val="003A1C98"/>
    <w:rsid w:val="003A2424"/>
    <w:rsid w:val="003A268C"/>
    <w:rsid w:val="003A4D6E"/>
    <w:rsid w:val="003A51C8"/>
    <w:rsid w:val="003A525B"/>
    <w:rsid w:val="003A5F3F"/>
    <w:rsid w:val="003A6021"/>
    <w:rsid w:val="003A62E8"/>
    <w:rsid w:val="003A6775"/>
    <w:rsid w:val="003A7107"/>
    <w:rsid w:val="003B0B84"/>
    <w:rsid w:val="003B0BE2"/>
    <w:rsid w:val="003B1E31"/>
    <w:rsid w:val="003B295B"/>
    <w:rsid w:val="003B2FB7"/>
    <w:rsid w:val="003B34EF"/>
    <w:rsid w:val="003B3A41"/>
    <w:rsid w:val="003B40F2"/>
    <w:rsid w:val="003B4A9F"/>
    <w:rsid w:val="003B5304"/>
    <w:rsid w:val="003B53BF"/>
    <w:rsid w:val="003B5702"/>
    <w:rsid w:val="003B5EA4"/>
    <w:rsid w:val="003B7E5E"/>
    <w:rsid w:val="003B7ECA"/>
    <w:rsid w:val="003C049A"/>
    <w:rsid w:val="003C0519"/>
    <w:rsid w:val="003C13DB"/>
    <w:rsid w:val="003C24EB"/>
    <w:rsid w:val="003C27B3"/>
    <w:rsid w:val="003C3318"/>
    <w:rsid w:val="003C4C90"/>
    <w:rsid w:val="003C5188"/>
    <w:rsid w:val="003C528B"/>
    <w:rsid w:val="003C53D3"/>
    <w:rsid w:val="003C55DB"/>
    <w:rsid w:val="003C64EB"/>
    <w:rsid w:val="003C710A"/>
    <w:rsid w:val="003D0677"/>
    <w:rsid w:val="003D06BD"/>
    <w:rsid w:val="003D19E9"/>
    <w:rsid w:val="003D2017"/>
    <w:rsid w:val="003D2C41"/>
    <w:rsid w:val="003D3488"/>
    <w:rsid w:val="003D38BF"/>
    <w:rsid w:val="003D3E53"/>
    <w:rsid w:val="003D3E93"/>
    <w:rsid w:val="003D44D5"/>
    <w:rsid w:val="003D4541"/>
    <w:rsid w:val="003D50FE"/>
    <w:rsid w:val="003D5DE0"/>
    <w:rsid w:val="003D6685"/>
    <w:rsid w:val="003D6F4E"/>
    <w:rsid w:val="003E053D"/>
    <w:rsid w:val="003E24DF"/>
    <w:rsid w:val="003E25B0"/>
    <w:rsid w:val="003E3CAC"/>
    <w:rsid w:val="003E3FFA"/>
    <w:rsid w:val="003E44E2"/>
    <w:rsid w:val="003E576E"/>
    <w:rsid w:val="003E5E64"/>
    <w:rsid w:val="003E7CAA"/>
    <w:rsid w:val="003F094E"/>
    <w:rsid w:val="003F24A5"/>
    <w:rsid w:val="003F2A2B"/>
    <w:rsid w:val="003F2ECD"/>
    <w:rsid w:val="003F409F"/>
    <w:rsid w:val="003F4DC3"/>
    <w:rsid w:val="003F5900"/>
    <w:rsid w:val="003F5DC0"/>
    <w:rsid w:val="003F5F89"/>
    <w:rsid w:val="003F6409"/>
    <w:rsid w:val="003F772A"/>
    <w:rsid w:val="003F778A"/>
    <w:rsid w:val="004002FA"/>
    <w:rsid w:val="004004E0"/>
    <w:rsid w:val="00400B2C"/>
    <w:rsid w:val="004015A3"/>
    <w:rsid w:val="0040212F"/>
    <w:rsid w:val="00402429"/>
    <w:rsid w:val="0040320D"/>
    <w:rsid w:val="004037BC"/>
    <w:rsid w:val="0040431D"/>
    <w:rsid w:val="00404FC7"/>
    <w:rsid w:val="004074F5"/>
    <w:rsid w:val="00407B85"/>
    <w:rsid w:val="00410FB7"/>
    <w:rsid w:val="00411335"/>
    <w:rsid w:val="004113AD"/>
    <w:rsid w:val="004116EB"/>
    <w:rsid w:val="004120B4"/>
    <w:rsid w:val="004136E2"/>
    <w:rsid w:val="00413B2C"/>
    <w:rsid w:val="004144D6"/>
    <w:rsid w:val="0041504B"/>
    <w:rsid w:val="00415135"/>
    <w:rsid w:val="00415370"/>
    <w:rsid w:val="00415A49"/>
    <w:rsid w:val="00415D75"/>
    <w:rsid w:val="00415FE6"/>
    <w:rsid w:val="00416124"/>
    <w:rsid w:val="004162F8"/>
    <w:rsid w:val="0041634F"/>
    <w:rsid w:val="00416C9A"/>
    <w:rsid w:val="004175A2"/>
    <w:rsid w:val="0041791D"/>
    <w:rsid w:val="00417B8E"/>
    <w:rsid w:val="00420322"/>
    <w:rsid w:val="004208CC"/>
    <w:rsid w:val="0042159F"/>
    <w:rsid w:val="00421F2A"/>
    <w:rsid w:val="004225D2"/>
    <w:rsid w:val="00422AC6"/>
    <w:rsid w:val="00423078"/>
    <w:rsid w:val="0042437B"/>
    <w:rsid w:val="00424A2B"/>
    <w:rsid w:val="004251FB"/>
    <w:rsid w:val="00425955"/>
    <w:rsid w:val="00425E2F"/>
    <w:rsid w:val="00426435"/>
    <w:rsid w:val="00427259"/>
    <w:rsid w:val="00427FF0"/>
    <w:rsid w:val="00431596"/>
    <w:rsid w:val="004316B1"/>
    <w:rsid w:val="004327C1"/>
    <w:rsid w:val="00432B0F"/>
    <w:rsid w:val="00432B93"/>
    <w:rsid w:val="00433752"/>
    <w:rsid w:val="00433806"/>
    <w:rsid w:val="00433C76"/>
    <w:rsid w:val="00433D99"/>
    <w:rsid w:val="00433E74"/>
    <w:rsid w:val="00434F6E"/>
    <w:rsid w:val="00435E25"/>
    <w:rsid w:val="004379E3"/>
    <w:rsid w:val="00440994"/>
    <w:rsid w:val="00441776"/>
    <w:rsid w:val="0044249E"/>
    <w:rsid w:val="004441D7"/>
    <w:rsid w:val="004445AB"/>
    <w:rsid w:val="004453F5"/>
    <w:rsid w:val="00445856"/>
    <w:rsid w:val="00450D38"/>
    <w:rsid w:val="00451EB6"/>
    <w:rsid w:val="0045281A"/>
    <w:rsid w:val="004529F4"/>
    <w:rsid w:val="004534C4"/>
    <w:rsid w:val="00453D85"/>
    <w:rsid w:val="0045453F"/>
    <w:rsid w:val="0045492E"/>
    <w:rsid w:val="00456AE4"/>
    <w:rsid w:val="004620DD"/>
    <w:rsid w:val="0046257F"/>
    <w:rsid w:val="00462884"/>
    <w:rsid w:val="00462C1F"/>
    <w:rsid w:val="00462F30"/>
    <w:rsid w:val="00463154"/>
    <w:rsid w:val="004632B9"/>
    <w:rsid w:val="00463504"/>
    <w:rsid w:val="00464226"/>
    <w:rsid w:val="00464672"/>
    <w:rsid w:val="00465044"/>
    <w:rsid w:val="00465E44"/>
    <w:rsid w:val="0046603C"/>
    <w:rsid w:val="00466A14"/>
    <w:rsid w:val="00467BDF"/>
    <w:rsid w:val="00467D5F"/>
    <w:rsid w:val="00470282"/>
    <w:rsid w:val="00471170"/>
    <w:rsid w:val="0047145F"/>
    <w:rsid w:val="00471F99"/>
    <w:rsid w:val="0047222C"/>
    <w:rsid w:val="004725BF"/>
    <w:rsid w:val="00472DE5"/>
    <w:rsid w:val="004733D2"/>
    <w:rsid w:val="0047341B"/>
    <w:rsid w:val="00473580"/>
    <w:rsid w:val="00474728"/>
    <w:rsid w:val="00474B29"/>
    <w:rsid w:val="00476434"/>
    <w:rsid w:val="00477CD3"/>
    <w:rsid w:val="004807CB"/>
    <w:rsid w:val="004809D1"/>
    <w:rsid w:val="00481194"/>
    <w:rsid w:val="004816EC"/>
    <w:rsid w:val="00483156"/>
    <w:rsid w:val="00485407"/>
    <w:rsid w:val="00485AFB"/>
    <w:rsid w:val="0048643D"/>
    <w:rsid w:val="00486883"/>
    <w:rsid w:val="00486D67"/>
    <w:rsid w:val="0048772B"/>
    <w:rsid w:val="004879C6"/>
    <w:rsid w:val="00487BE8"/>
    <w:rsid w:val="00487ED6"/>
    <w:rsid w:val="004901DD"/>
    <w:rsid w:val="004903D3"/>
    <w:rsid w:val="00490C15"/>
    <w:rsid w:val="004912B1"/>
    <w:rsid w:val="00491444"/>
    <w:rsid w:val="004921A4"/>
    <w:rsid w:val="0049228C"/>
    <w:rsid w:val="004926ED"/>
    <w:rsid w:val="00492A0A"/>
    <w:rsid w:val="00493B34"/>
    <w:rsid w:val="0049430B"/>
    <w:rsid w:val="00495636"/>
    <w:rsid w:val="00495E70"/>
    <w:rsid w:val="00497238"/>
    <w:rsid w:val="004974D8"/>
    <w:rsid w:val="00497A5D"/>
    <w:rsid w:val="004A05AA"/>
    <w:rsid w:val="004A1AFD"/>
    <w:rsid w:val="004A3093"/>
    <w:rsid w:val="004A3283"/>
    <w:rsid w:val="004A505F"/>
    <w:rsid w:val="004A5718"/>
    <w:rsid w:val="004A593D"/>
    <w:rsid w:val="004A6104"/>
    <w:rsid w:val="004A6292"/>
    <w:rsid w:val="004A76B6"/>
    <w:rsid w:val="004B0323"/>
    <w:rsid w:val="004B1C7D"/>
    <w:rsid w:val="004B1E3B"/>
    <w:rsid w:val="004B275A"/>
    <w:rsid w:val="004B34E4"/>
    <w:rsid w:val="004B36CB"/>
    <w:rsid w:val="004B382D"/>
    <w:rsid w:val="004B3CDC"/>
    <w:rsid w:val="004B41C3"/>
    <w:rsid w:val="004B4401"/>
    <w:rsid w:val="004B4A54"/>
    <w:rsid w:val="004B4FA1"/>
    <w:rsid w:val="004B6818"/>
    <w:rsid w:val="004B6E0B"/>
    <w:rsid w:val="004B74B8"/>
    <w:rsid w:val="004B779F"/>
    <w:rsid w:val="004C1131"/>
    <w:rsid w:val="004C28ED"/>
    <w:rsid w:val="004C2D99"/>
    <w:rsid w:val="004C3787"/>
    <w:rsid w:val="004C3A5D"/>
    <w:rsid w:val="004C4350"/>
    <w:rsid w:val="004C4556"/>
    <w:rsid w:val="004C74E7"/>
    <w:rsid w:val="004C7881"/>
    <w:rsid w:val="004C7E5C"/>
    <w:rsid w:val="004D0185"/>
    <w:rsid w:val="004D0295"/>
    <w:rsid w:val="004D0834"/>
    <w:rsid w:val="004D135A"/>
    <w:rsid w:val="004D1FE6"/>
    <w:rsid w:val="004D2B5E"/>
    <w:rsid w:val="004D3CC8"/>
    <w:rsid w:val="004D5029"/>
    <w:rsid w:val="004D57E3"/>
    <w:rsid w:val="004D5961"/>
    <w:rsid w:val="004D5F09"/>
    <w:rsid w:val="004D6FA8"/>
    <w:rsid w:val="004E0A8C"/>
    <w:rsid w:val="004E0A92"/>
    <w:rsid w:val="004E0BB5"/>
    <w:rsid w:val="004E10A1"/>
    <w:rsid w:val="004E1530"/>
    <w:rsid w:val="004E19C3"/>
    <w:rsid w:val="004E2352"/>
    <w:rsid w:val="004E2C3F"/>
    <w:rsid w:val="004E32FE"/>
    <w:rsid w:val="004E3397"/>
    <w:rsid w:val="004E3886"/>
    <w:rsid w:val="004E4207"/>
    <w:rsid w:val="004E4257"/>
    <w:rsid w:val="004E45F7"/>
    <w:rsid w:val="004E5B3E"/>
    <w:rsid w:val="004E5D67"/>
    <w:rsid w:val="004E6865"/>
    <w:rsid w:val="004E6B7B"/>
    <w:rsid w:val="004E707E"/>
    <w:rsid w:val="004E7ACE"/>
    <w:rsid w:val="004E7DD6"/>
    <w:rsid w:val="004F0D2B"/>
    <w:rsid w:val="004F1E33"/>
    <w:rsid w:val="004F206C"/>
    <w:rsid w:val="004F3AFB"/>
    <w:rsid w:val="004F4064"/>
    <w:rsid w:val="004F40ED"/>
    <w:rsid w:val="004F4821"/>
    <w:rsid w:val="004F4DC8"/>
    <w:rsid w:val="004F5C2D"/>
    <w:rsid w:val="004F5F5C"/>
    <w:rsid w:val="004F691C"/>
    <w:rsid w:val="004F74A2"/>
    <w:rsid w:val="004F7791"/>
    <w:rsid w:val="00500486"/>
    <w:rsid w:val="00500531"/>
    <w:rsid w:val="00500F79"/>
    <w:rsid w:val="00501307"/>
    <w:rsid w:val="00501A87"/>
    <w:rsid w:val="00501C2E"/>
    <w:rsid w:val="00501D69"/>
    <w:rsid w:val="00502F55"/>
    <w:rsid w:val="00503491"/>
    <w:rsid w:val="0050435A"/>
    <w:rsid w:val="005043F7"/>
    <w:rsid w:val="0050484E"/>
    <w:rsid w:val="00504C32"/>
    <w:rsid w:val="005052D1"/>
    <w:rsid w:val="005057EF"/>
    <w:rsid w:val="00505F26"/>
    <w:rsid w:val="00505FA8"/>
    <w:rsid w:val="00506418"/>
    <w:rsid w:val="00506FE9"/>
    <w:rsid w:val="00507004"/>
    <w:rsid w:val="00511CCA"/>
    <w:rsid w:val="00511CFC"/>
    <w:rsid w:val="005132B8"/>
    <w:rsid w:val="00516215"/>
    <w:rsid w:val="0051797F"/>
    <w:rsid w:val="0052032A"/>
    <w:rsid w:val="005206D2"/>
    <w:rsid w:val="005209E0"/>
    <w:rsid w:val="00520E42"/>
    <w:rsid w:val="005227DC"/>
    <w:rsid w:val="00522C6E"/>
    <w:rsid w:val="005230AD"/>
    <w:rsid w:val="00523433"/>
    <w:rsid w:val="0052347E"/>
    <w:rsid w:val="00523C07"/>
    <w:rsid w:val="00524546"/>
    <w:rsid w:val="005252AC"/>
    <w:rsid w:val="0052594F"/>
    <w:rsid w:val="00525A16"/>
    <w:rsid w:val="0052611F"/>
    <w:rsid w:val="005263B2"/>
    <w:rsid w:val="00527C27"/>
    <w:rsid w:val="00530363"/>
    <w:rsid w:val="005303E6"/>
    <w:rsid w:val="00530674"/>
    <w:rsid w:val="00530EE1"/>
    <w:rsid w:val="005313A5"/>
    <w:rsid w:val="0053281E"/>
    <w:rsid w:val="005349C1"/>
    <w:rsid w:val="00534D20"/>
    <w:rsid w:val="00534E4B"/>
    <w:rsid w:val="00535282"/>
    <w:rsid w:val="00537933"/>
    <w:rsid w:val="00537A3A"/>
    <w:rsid w:val="00537C87"/>
    <w:rsid w:val="0054031B"/>
    <w:rsid w:val="005403A1"/>
    <w:rsid w:val="00541720"/>
    <w:rsid w:val="00541CAE"/>
    <w:rsid w:val="005423B3"/>
    <w:rsid w:val="0054289E"/>
    <w:rsid w:val="0054322C"/>
    <w:rsid w:val="0054370D"/>
    <w:rsid w:val="005439D1"/>
    <w:rsid w:val="00543BFF"/>
    <w:rsid w:val="00544A5C"/>
    <w:rsid w:val="00545B80"/>
    <w:rsid w:val="00545E0A"/>
    <w:rsid w:val="005464C3"/>
    <w:rsid w:val="00546F46"/>
    <w:rsid w:val="00547246"/>
    <w:rsid w:val="00547C62"/>
    <w:rsid w:val="00551436"/>
    <w:rsid w:val="005515CE"/>
    <w:rsid w:val="005526D3"/>
    <w:rsid w:val="005529D0"/>
    <w:rsid w:val="0055326C"/>
    <w:rsid w:val="0055496B"/>
    <w:rsid w:val="00554A41"/>
    <w:rsid w:val="00554A60"/>
    <w:rsid w:val="00554A71"/>
    <w:rsid w:val="005562E4"/>
    <w:rsid w:val="00556428"/>
    <w:rsid w:val="00557CE3"/>
    <w:rsid w:val="00560ACA"/>
    <w:rsid w:val="005631EB"/>
    <w:rsid w:val="00563710"/>
    <w:rsid w:val="00563ED3"/>
    <w:rsid w:val="00564D8B"/>
    <w:rsid w:val="0056501D"/>
    <w:rsid w:val="00565486"/>
    <w:rsid w:val="00565BBB"/>
    <w:rsid w:val="00566396"/>
    <w:rsid w:val="00566782"/>
    <w:rsid w:val="0056735D"/>
    <w:rsid w:val="005701C5"/>
    <w:rsid w:val="00571F9C"/>
    <w:rsid w:val="00572AFB"/>
    <w:rsid w:val="005738A9"/>
    <w:rsid w:val="00574795"/>
    <w:rsid w:val="005755AE"/>
    <w:rsid w:val="00575E49"/>
    <w:rsid w:val="005769E1"/>
    <w:rsid w:val="00576AFC"/>
    <w:rsid w:val="00577D33"/>
    <w:rsid w:val="00580047"/>
    <w:rsid w:val="0058209F"/>
    <w:rsid w:val="005827B6"/>
    <w:rsid w:val="00582ACD"/>
    <w:rsid w:val="00582E7F"/>
    <w:rsid w:val="005834D1"/>
    <w:rsid w:val="00583BE1"/>
    <w:rsid w:val="00583BE9"/>
    <w:rsid w:val="00583C0E"/>
    <w:rsid w:val="00583E9B"/>
    <w:rsid w:val="005855FA"/>
    <w:rsid w:val="00585B98"/>
    <w:rsid w:val="0059000E"/>
    <w:rsid w:val="00590473"/>
    <w:rsid w:val="00591948"/>
    <w:rsid w:val="005919AB"/>
    <w:rsid w:val="00593F75"/>
    <w:rsid w:val="005945A7"/>
    <w:rsid w:val="00595F5B"/>
    <w:rsid w:val="005972DC"/>
    <w:rsid w:val="0059788B"/>
    <w:rsid w:val="005978BA"/>
    <w:rsid w:val="005A0928"/>
    <w:rsid w:val="005A0AB9"/>
    <w:rsid w:val="005A0D93"/>
    <w:rsid w:val="005A1161"/>
    <w:rsid w:val="005A123E"/>
    <w:rsid w:val="005A1E70"/>
    <w:rsid w:val="005A2F2C"/>
    <w:rsid w:val="005A4156"/>
    <w:rsid w:val="005A484E"/>
    <w:rsid w:val="005A48B0"/>
    <w:rsid w:val="005A4FA9"/>
    <w:rsid w:val="005A71BD"/>
    <w:rsid w:val="005A71F7"/>
    <w:rsid w:val="005A7273"/>
    <w:rsid w:val="005A773D"/>
    <w:rsid w:val="005B016D"/>
    <w:rsid w:val="005B13C5"/>
    <w:rsid w:val="005B1662"/>
    <w:rsid w:val="005B2E0F"/>
    <w:rsid w:val="005B3997"/>
    <w:rsid w:val="005B4A2C"/>
    <w:rsid w:val="005B6094"/>
    <w:rsid w:val="005B67E1"/>
    <w:rsid w:val="005B6D66"/>
    <w:rsid w:val="005C058E"/>
    <w:rsid w:val="005C2425"/>
    <w:rsid w:val="005C3F5B"/>
    <w:rsid w:val="005C43BA"/>
    <w:rsid w:val="005C4634"/>
    <w:rsid w:val="005C4D68"/>
    <w:rsid w:val="005C5540"/>
    <w:rsid w:val="005C56EE"/>
    <w:rsid w:val="005C6776"/>
    <w:rsid w:val="005C7008"/>
    <w:rsid w:val="005D2496"/>
    <w:rsid w:val="005D27A2"/>
    <w:rsid w:val="005D2CB6"/>
    <w:rsid w:val="005D2DD6"/>
    <w:rsid w:val="005D3574"/>
    <w:rsid w:val="005D543C"/>
    <w:rsid w:val="005D6FAB"/>
    <w:rsid w:val="005D7085"/>
    <w:rsid w:val="005D7867"/>
    <w:rsid w:val="005E02F4"/>
    <w:rsid w:val="005E1ED7"/>
    <w:rsid w:val="005E2171"/>
    <w:rsid w:val="005E3242"/>
    <w:rsid w:val="005E421D"/>
    <w:rsid w:val="005E4D34"/>
    <w:rsid w:val="005E52FA"/>
    <w:rsid w:val="005E552C"/>
    <w:rsid w:val="005E61C7"/>
    <w:rsid w:val="005E680E"/>
    <w:rsid w:val="005E6CC1"/>
    <w:rsid w:val="005E72E5"/>
    <w:rsid w:val="005F05C0"/>
    <w:rsid w:val="005F102E"/>
    <w:rsid w:val="005F11AE"/>
    <w:rsid w:val="005F1361"/>
    <w:rsid w:val="005F19D3"/>
    <w:rsid w:val="005F275A"/>
    <w:rsid w:val="005F2924"/>
    <w:rsid w:val="005F3783"/>
    <w:rsid w:val="005F3BDB"/>
    <w:rsid w:val="005F58B0"/>
    <w:rsid w:val="005F674F"/>
    <w:rsid w:val="005F6F24"/>
    <w:rsid w:val="005F750C"/>
    <w:rsid w:val="006003A1"/>
    <w:rsid w:val="00601AFB"/>
    <w:rsid w:val="00602397"/>
    <w:rsid w:val="0060245B"/>
    <w:rsid w:val="00602ABE"/>
    <w:rsid w:val="00603D42"/>
    <w:rsid w:val="00603FCE"/>
    <w:rsid w:val="00604F34"/>
    <w:rsid w:val="0060599B"/>
    <w:rsid w:val="00606CF4"/>
    <w:rsid w:val="00607346"/>
    <w:rsid w:val="0060741E"/>
    <w:rsid w:val="00607518"/>
    <w:rsid w:val="006100D9"/>
    <w:rsid w:val="00610DC0"/>
    <w:rsid w:val="006127CF"/>
    <w:rsid w:val="00612985"/>
    <w:rsid w:val="006136F8"/>
    <w:rsid w:val="0061373A"/>
    <w:rsid w:val="00614C4B"/>
    <w:rsid w:val="00614F35"/>
    <w:rsid w:val="0061541F"/>
    <w:rsid w:val="0061572B"/>
    <w:rsid w:val="0062158F"/>
    <w:rsid w:val="00622B16"/>
    <w:rsid w:val="006237D0"/>
    <w:rsid w:val="00623D19"/>
    <w:rsid w:val="00624689"/>
    <w:rsid w:val="00624C58"/>
    <w:rsid w:val="0062583B"/>
    <w:rsid w:val="0062597A"/>
    <w:rsid w:val="00630069"/>
    <w:rsid w:val="006308DF"/>
    <w:rsid w:val="00630F95"/>
    <w:rsid w:val="006316A8"/>
    <w:rsid w:val="00631F97"/>
    <w:rsid w:val="0063200B"/>
    <w:rsid w:val="0063286D"/>
    <w:rsid w:val="0063317B"/>
    <w:rsid w:val="006332C6"/>
    <w:rsid w:val="00633EC3"/>
    <w:rsid w:val="006349D3"/>
    <w:rsid w:val="00634E38"/>
    <w:rsid w:val="00634F0C"/>
    <w:rsid w:val="00634FA7"/>
    <w:rsid w:val="00635AE2"/>
    <w:rsid w:val="00636A09"/>
    <w:rsid w:val="00636D45"/>
    <w:rsid w:val="00637362"/>
    <w:rsid w:val="0063795F"/>
    <w:rsid w:val="00641A99"/>
    <w:rsid w:val="00641F3B"/>
    <w:rsid w:val="00642B7F"/>
    <w:rsid w:val="00642BA8"/>
    <w:rsid w:val="00642CC7"/>
    <w:rsid w:val="006430A9"/>
    <w:rsid w:val="00643625"/>
    <w:rsid w:val="00643937"/>
    <w:rsid w:val="00645266"/>
    <w:rsid w:val="00645F46"/>
    <w:rsid w:val="0064686C"/>
    <w:rsid w:val="00646CB0"/>
    <w:rsid w:val="00647EF2"/>
    <w:rsid w:val="006502C1"/>
    <w:rsid w:val="00650733"/>
    <w:rsid w:val="00650BD3"/>
    <w:rsid w:val="00651554"/>
    <w:rsid w:val="00653A84"/>
    <w:rsid w:val="00655C88"/>
    <w:rsid w:val="006564E9"/>
    <w:rsid w:val="00656538"/>
    <w:rsid w:val="0065772E"/>
    <w:rsid w:val="00660886"/>
    <w:rsid w:val="00660E92"/>
    <w:rsid w:val="00662231"/>
    <w:rsid w:val="00662860"/>
    <w:rsid w:val="0066338E"/>
    <w:rsid w:val="0066341A"/>
    <w:rsid w:val="006649F3"/>
    <w:rsid w:val="00665FAA"/>
    <w:rsid w:val="006667C4"/>
    <w:rsid w:val="00667172"/>
    <w:rsid w:val="00667FA8"/>
    <w:rsid w:val="00667FCC"/>
    <w:rsid w:val="006704BC"/>
    <w:rsid w:val="00670805"/>
    <w:rsid w:val="00670A4D"/>
    <w:rsid w:val="00671800"/>
    <w:rsid w:val="00671895"/>
    <w:rsid w:val="00671A1F"/>
    <w:rsid w:val="00671D6D"/>
    <w:rsid w:val="00672249"/>
    <w:rsid w:val="0067395B"/>
    <w:rsid w:val="006751AB"/>
    <w:rsid w:val="00675544"/>
    <w:rsid w:val="006760E0"/>
    <w:rsid w:val="006765C1"/>
    <w:rsid w:val="006765DF"/>
    <w:rsid w:val="006778BA"/>
    <w:rsid w:val="00677F05"/>
    <w:rsid w:val="0068054E"/>
    <w:rsid w:val="006805DF"/>
    <w:rsid w:val="00680A8D"/>
    <w:rsid w:val="00680F8A"/>
    <w:rsid w:val="00681371"/>
    <w:rsid w:val="00681783"/>
    <w:rsid w:val="00681846"/>
    <w:rsid w:val="00681EAD"/>
    <w:rsid w:val="00681F15"/>
    <w:rsid w:val="0068318B"/>
    <w:rsid w:val="00684517"/>
    <w:rsid w:val="00684ECF"/>
    <w:rsid w:val="00685259"/>
    <w:rsid w:val="006868D1"/>
    <w:rsid w:val="00686C09"/>
    <w:rsid w:val="0069031F"/>
    <w:rsid w:val="006914A4"/>
    <w:rsid w:val="00691EF4"/>
    <w:rsid w:val="00692693"/>
    <w:rsid w:val="006935AC"/>
    <w:rsid w:val="00694689"/>
    <w:rsid w:val="00694A26"/>
    <w:rsid w:val="006951FD"/>
    <w:rsid w:val="0069614F"/>
    <w:rsid w:val="00696906"/>
    <w:rsid w:val="0069736A"/>
    <w:rsid w:val="00697E96"/>
    <w:rsid w:val="006A045E"/>
    <w:rsid w:val="006A1988"/>
    <w:rsid w:val="006A252D"/>
    <w:rsid w:val="006A2FBD"/>
    <w:rsid w:val="006A3040"/>
    <w:rsid w:val="006A38C5"/>
    <w:rsid w:val="006A398E"/>
    <w:rsid w:val="006A48BD"/>
    <w:rsid w:val="006A5B07"/>
    <w:rsid w:val="006A669A"/>
    <w:rsid w:val="006A6AEE"/>
    <w:rsid w:val="006A7535"/>
    <w:rsid w:val="006B04E5"/>
    <w:rsid w:val="006B0D98"/>
    <w:rsid w:val="006B12FB"/>
    <w:rsid w:val="006B1EB5"/>
    <w:rsid w:val="006B24F9"/>
    <w:rsid w:val="006B3D9E"/>
    <w:rsid w:val="006B43D8"/>
    <w:rsid w:val="006B4CEF"/>
    <w:rsid w:val="006B4D2E"/>
    <w:rsid w:val="006B558B"/>
    <w:rsid w:val="006B5A89"/>
    <w:rsid w:val="006B5C2C"/>
    <w:rsid w:val="006B780A"/>
    <w:rsid w:val="006B7961"/>
    <w:rsid w:val="006C0741"/>
    <w:rsid w:val="006C091F"/>
    <w:rsid w:val="006C0DF6"/>
    <w:rsid w:val="006C0E95"/>
    <w:rsid w:val="006C1290"/>
    <w:rsid w:val="006C35C9"/>
    <w:rsid w:val="006C4170"/>
    <w:rsid w:val="006C47CE"/>
    <w:rsid w:val="006C5853"/>
    <w:rsid w:val="006C593C"/>
    <w:rsid w:val="006C5B7F"/>
    <w:rsid w:val="006C5CD5"/>
    <w:rsid w:val="006C6840"/>
    <w:rsid w:val="006D08FB"/>
    <w:rsid w:val="006D1C4C"/>
    <w:rsid w:val="006D203C"/>
    <w:rsid w:val="006D2B4F"/>
    <w:rsid w:val="006D3D6C"/>
    <w:rsid w:val="006D3E17"/>
    <w:rsid w:val="006D3F1F"/>
    <w:rsid w:val="006D4117"/>
    <w:rsid w:val="006D44BD"/>
    <w:rsid w:val="006D4F00"/>
    <w:rsid w:val="006D50E7"/>
    <w:rsid w:val="006D623F"/>
    <w:rsid w:val="006D7497"/>
    <w:rsid w:val="006E0382"/>
    <w:rsid w:val="006E0B32"/>
    <w:rsid w:val="006E0ED5"/>
    <w:rsid w:val="006E141D"/>
    <w:rsid w:val="006E1C11"/>
    <w:rsid w:val="006E1F0E"/>
    <w:rsid w:val="006E1F85"/>
    <w:rsid w:val="006E23F4"/>
    <w:rsid w:val="006E3D45"/>
    <w:rsid w:val="006E5128"/>
    <w:rsid w:val="006E52DA"/>
    <w:rsid w:val="006E6EB3"/>
    <w:rsid w:val="006E7F2A"/>
    <w:rsid w:val="006F147C"/>
    <w:rsid w:val="006F1B50"/>
    <w:rsid w:val="006F1F11"/>
    <w:rsid w:val="006F1FC8"/>
    <w:rsid w:val="006F226C"/>
    <w:rsid w:val="006F2361"/>
    <w:rsid w:val="006F2D69"/>
    <w:rsid w:val="006F30A1"/>
    <w:rsid w:val="006F3125"/>
    <w:rsid w:val="006F3C5C"/>
    <w:rsid w:val="006F4229"/>
    <w:rsid w:val="006F49A8"/>
    <w:rsid w:val="006F4E61"/>
    <w:rsid w:val="006F6180"/>
    <w:rsid w:val="006F6C29"/>
    <w:rsid w:val="006F76F0"/>
    <w:rsid w:val="006F7C19"/>
    <w:rsid w:val="00700614"/>
    <w:rsid w:val="00700D87"/>
    <w:rsid w:val="0070194B"/>
    <w:rsid w:val="007025DC"/>
    <w:rsid w:val="0070356F"/>
    <w:rsid w:val="00703A80"/>
    <w:rsid w:val="00703E13"/>
    <w:rsid w:val="007048CC"/>
    <w:rsid w:val="00704E4E"/>
    <w:rsid w:val="00707645"/>
    <w:rsid w:val="00707D0A"/>
    <w:rsid w:val="00707E9D"/>
    <w:rsid w:val="00711388"/>
    <w:rsid w:val="007114B4"/>
    <w:rsid w:val="0071156F"/>
    <w:rsid w:val="00711F4D"/>
    <w:rsid w:val="0071232B"/>
    <w:rsid w:val="0071232E"/>
    <w:rsid w:val="0071237F"/>
    <w:rsid w:val="00712A9D"/>
    <w:rsid w:val="00712F42"/>
    <w:rsid w:val="00713194"/>
    <w:rsid w:val="0071445A"/>
    <w:rsid w:val="007149F1"/>
    <w:rsid w:val="00715048"/>
    <w:rsid w:val="00715494"/>
    <w:rsid w:val="00715F17"/>
    <w:rsid w:val="00715F97"/>
    <w:rsid w:val="00715FA6"/>
    <w:rsid w:val="00716588"/>
    <w:rsid w:val="00716619"/>
    <w:rsid w:val="007203CE"/>
    <w:rsid w:val="00721215"/>
    <w:rsid w:val="007220BC"/>
    <w:rsid w:val="007229F9"/>
    <w:rsid w:val="00724284"/>
    <w:rsid w:val="007249CB"/>
    <w:rsid w:val="0072574A"/>
    <w:rsid w:val="007260CB"/>
    <w:rsid w:val="007267FF"/>
    <w:rsid w:val="00727074"/>
    <w:rsid w:val="00727242"/>
    <w:rsid w:val="0073153E"/>
    <w:rsid w:val="0073170C"/>
    <w:rsid w:val="00732264"/>
    <w:rsid w:val="0073357D"/>
    <w:rsid w:val="007337B8"/>
    <w:rsid w:val="00734083"/>
    <w:rsid w:val="0073422E"/>
    <w:rsid w:val="007349C6"/>
    <w:rsid w:val="00734EB0"/>
    <w:rsid w:val="00734F96"/>
    <w:rsid w:val="00735851"/>
    <w:rsid w:val="00735D2C"/>
    <w:rsid w:val="00735F1C"/>
    <w:rsid w:val="007361F8"/>
    <w:rsid w:val="00736D95"/>
    <w:rsid w:val="007370BD"/>
    <w:rsid w:val="00737328"/>
    <w:rsid w:val="00740F9D"/>
    <w:rsid w:val="007410C7"/>
    <w:rsid w:val="00741A93"/>
    <w:rsid w:val="00741DCB"/>
    <w:rsid w:val="00741EFB"/>
    <w:rsid w:val="00742CD3"/>
    <w:rsid w:val="00743F49"/>
    <w:rsid w:val="007458C1"/>
    <w:rsid w:val="00745C53"/>
    <w:rsid w:val="00747BD0"/>
    <w:rsid w:val="00747BEA"/>
    <w:rsid w:val="00751D6D"/>
    <w:rsid w:val="00752C48"/>
    <w:rsid w:val="00753741"/>
    <w:rsid w:val="00754D73"/>
    <w:rsid w:val="00755C9B"/>
    <w:rsid w:val="00755EBF"/>
    <w:rsid w:val="0075625E"/>
    <w:rsid w:val="00756D11"/>
    <w:rsid w:val="00757DD6"/>
    <w:rsid w:val="00760234"/>
    <w:rsid w:val="00760CEF"/>
    <w:rsid w:val="00761517"/>
    <w:rsid w:val="0076175D"/>
    <w:rsid w:val="00761855"/>
    <w:rsid w:val="007618C2"/>
    <w:rsid w:val="00763089"/>
    <w:rsid w:val="00763283"/>
    <w:rsid w:val="00763D68"/>
    <w:rsid w:val="007644F8"/>
    <w:rsid w:val="0076547A"/>
    <w:rsid w:val="00766195"/>
    <w:rsid w:val="007677B9"/>
    <w:rsid w:val="007702DA"/>
    <w:rsid w:val="007705AC"/>
    <w:rsid w:val="00770A24"/>
    <w:rsid w:val="00770CF0"/>
    <w:rsid w:val="007715FC"/>
    <w:rsid w:val="00771CE6"/>
    <w:rsid w:val="00772994"/>
    <w:rsid w:val="007738C2"/>
    <w:rsid w:val="00773990"/>
    <w:rsid w:val="00774115"/>
    <w:rsid w:val="00776D1C"/>
    <w:rsid w:val="00776D25"/>
    <w:rsid w:val="007770C0"/>
    <w:rsid w:val="00777130"/>
    <w:rsid w:val="00777A0E"/>
    <w:rsid w:val="00777BF7"/>
    <w:rsid w:val="007810E9"/>
    <w:rsid w:val="0078121C"/>
    <w:rsid w:val="00781275"/>
    <w:rsid w:val="00782ED5"/>
    <w:rsid w:val="00784380"/>
    <w:rsid w:val="00784F96"/>
    <w:rsid w:val="00786289"/>
    <w:rsid w:val="00786E5C"/>
    <w:rsid w:val="007877C6"/>
    <w:rsid w:val="00787F96"/>
    <w:rsid w:val="007900C9"/>
    <w:rsid w:val="00790D9B"/>
    <w:rsid w:val="007911DF"/>
    <w:rsid w:val="00791BD0"/>
    <w:rsid w:val="00791CF9"/>
    <w:rsid w:val="00793197"/>
    <w:rsid w:val="00793BDD"/>
    <w:rsid w:val="0079414A"/>
    <w:rsid w:val="00794A8E"/>
    <w:rsid w:val="00794B7B"/>
    <w:rsid w:val="0079586B"/>
    <w:rsid w:val="00795B32"/>
    <w:rsid w:val="00796AB6"/>
    <w:rsid w:val="0079715B"/>
    <w:rsid w:val="007A0365"/>
    <w:rsid w:val="007A110C"/>
    <w:rsid w:val="007A1BEB"/>
    <w:rsid w:val="007A3515"/>
    <w:rsid w:val="007A3F8A"/>
    <w:rsid w:val="007A4AB0"/>
    <w:rsid w:val="007A596E"/>
    <w:rsid w:val="007A612C"/>
    <w:rsid w:val="007A6224"/>
    <w:rsid w:val="007A6400"/>
    <w:rsid w:val="007A6655"/>
    <w:rsid w:val="007A7BCD"/>
    <w:rsid w:val="007B0756"/>
    <w:rsid w:val="007B0864"/>
    <w:rsid w:val="007B0900"/>
    <w:rsid w:val="007B13DE"/>
    <w:rsid w:val="007B1D9C"/>
    <w:rsid w:val="007B2215"/>
    <w:rsid w:val="007B22AC"/>
    <w:rsid w:val="007B2766"/>
    <w:rsid w:val="007B29C4"/>
    <w:rsid w:val="007B2D86"/>
    <w:rsid w:val="007B3375"/>
    <w:rsid w:val="007B3D31"/>
    <w:rsid w:val="007B4381"/>
    <w:rsid w:val="007B6D84"/>
    <w:rsid w:val="007B6F83"/>
    <w:rsid w:val="007B7165"/>
    <w:rsid w:val="007B718E"/>
    <w:rsid w:val="007B73BD"/>
    <w:rsid w:val="007C0331"/>
    <w:rsid w:val="007C0E12"/>
    <w:rsid w:val="007C2185"/>
    <w:rsid w:val="007C271B"/>
    <w:rsid w:val="007C3D8B"/>
    <w:rsid w:val="007C40AD"/>
    <w:rsid w:val="007C4FD1"/>
    <w:rsid w:val="007C5219"/>
    <w:rsid w:val="007C62DA"/>
    <w:rsid w:val="007C658F"/>
    <w:rsid w:val="007C770E"/>
    <w:rsid w:val="007C7ED1"/>
    <w:rsid w:val="007D07CE"/>
    <w:rsid w:val="007D31F0"/>
    <w:rsid w:val="007D333C"/>
    <w:rsid w:val="007D3856"/>
    <w:rsid w:val="007D3AE2"/>
    <w:rsid w:val="007D3C05"/>
    <w:rsid w:val="007D3E9B"/>
    <w:rsid w:val="007D64DB"/>
    <w:rsid w:val="007D6809"/>
    <w:rsid w:val="007D6BB0"/>
    <w:rsid w:val="007E03A7"/>
    <w:rsid w:val="007E05C2"/>
    <w:rsid w:val="007E1702"/>
    <w:rsid w:val="007E3265"/>
    <w:rsid w:val="007E3421"/>
    <w:rsid w:val="007E3ADD"/>
    <w:rsid w:val="007E4194"/>
    <w:rsid w:val="007E501D"/>
    <w:rsid w:val="007E511E"/>
    <w:rsid w:val="007E5B03"/>
    <w:rsid w:val="007E699F"/>
    <w:rsid w:val="007E7060"/>
    <w:rsid w:val="007E78FE"/>
    <w:rsid w:val="007E7A82"/>
    <w:rsid w:val="007F06A0"/>
    <w:rsid w:val="007F0C31"/>
    <w:rsid w:val="007F148C"/>
    <w:rsid w:val="007F1844"/>
    <w:rsid w:val="007F19C2"/>
    <w:rsid w:val="007F1F07"/>
    <w:rsid w:val="007F1FD6"/>
    <w:rsid w:val="007F349B"/>
    <w:rsid w:val="007F36F9"/>
    <w:rsid w:val="007F3A0B"/>
    <w:rsid w:val="007F3D99"/>
    <w:rsid w:val="007F4D7E"/>
    <w:rsid w:val="007F5EA5"/>
    <w:rsid w:val="007F695C"/>
    <w:rsid w:val="007F6B73"/>
    <w:rsid w:val="007F6F3D"/>
    <w:rsid w:val="007F70B7"/>
    <w:rsid w:val="007F7603"/>
    <w:rsid w:val="007F7B14"/>
    <w:rsid w:val="008001F1"/>
    <w:rsid w:val="00800472"/>
    <w:rsid w:val="008008AE"/>
    <w:rsid w:val="00800E45"/>
    <w:rsid w:val="00800F4D"/>
    <w:rsid w:val="0080217B"/>
    <w:rsid w:val="00802295"/>
    <w:rsid w:val="00802332"/>
    <w:rsid w:val="00802646"/>
    <w:rsid w:val="00803690"/>
    <w:rsid w:val="00803D8B"/>
    <w:rsid w:val="00803E43"/>
    <w:rsid w:val="0080520F"/>
    <w:rsid w:val="008055BD"/>
    <w:rsid w:val="008058ED"/>
    <w:rsid w:val="00805C98"/>
    <w:rsid w:val="008061B8"/>
    <w:rsid w:val="008065BC"/>
    <w:rsid w:val="00806C00"/>
    <w:rsid w:val="00807131"/>
    <w:rsid w:val="0080750D"/>
    <w:rsid w:val="008077B9"/>
    <w:rsid w:val="00814058"/>
    <w:rsid w:val="00814328"/>
    <w:rsid w:val="00814399"/>
    <w:rsid w:val="00814B63"/>
    <w:rsid w:val="0081571A"/>
    <w:rsid w:val="00815FAB"/>
    <w:rsid w:val="008163A9"/>
    <w:rsid w:val="008169F0"/>
    <w:rsid w:val="008172F1"/>
    <w:rsid w:val="00817442"/>
    <w:rsid w:val="00820FB8"/>
    <w:rsid w:val="008218A9"/>
    <w:rsid w:val="00821E79"/>
    <w:rsid w:val="00822114"/>
    <w:rsid w:val="008225DB"/>
    <w:rsid w:val="008232AE"/>
    <w:rsid w:val="0082333F"/>
    <w:rsid w:val="00823944"/>
    <w:rsid w:val="00823974"/>
    <w:rsid w:val="00823E04"/>
    <w:rsid w:val="008243A5"/>
    <w:rsid w:val="00824AC5"/>
    <w:rsid w:val="00825112"/>
    <w:rsid w:val="0082595F"/>
    <w:rsid w:val="00825ED4"/>
    <w:rsid w:val="00826044"/>
    <w:rsid w:val="0082649A"/>
    <w:rsid w:val="00826BCF"/>
    <w:rsid w:val="008308A1"/>
    <w:rsid w:val="0083138D"/>
    <w:rsid w:val="00833F73"/>
    <w:rsid w:val="00833F9D"/>
    <w:rsid w:val="008349CD"/>
    <w:rsid w:val="008371D9"/>
    <w:rsid w:val="008376CF"/>
    <w:rsid w:val="0084002A"/>
    <w:rsid w:val="008402C3"/>
    <w:rsid w:val="00840705"/>
    <w:rsid w:val="00840C2C"/>
    <w:rsid w:val="00840FB2"/>
    <w:rsid w:val="0084222C"/>
    <w:rsid w:val="00843AE7"/>
    <w:rsid w:val="00843EB2"/>
    <w:rsid w:val="00844DF8"/>
    <w:rsid w:val="0084520E"/>
    <w:rsid w:val="00845801"/>
    <w:rsid w:val="00845D15"/>
    <w:rsid w:val="0085034B"/>
    <w:rsid w:val="008505CC"/>
    <w:rsid w:val="00850A72"/>
    <w:rsid w:val="00850D50"/>
    <w:rsid w:val="00851241"/>
    <w:rsid w:val="00851AFE"/>
    <w:rsid w:val="00851FE1"/>
    <w:rsid w:val="008520B1"/>
    <w:rsid w:val="0085224F"/>
    <w:rsid w:val="00852721"/>
    <w:rsid w:val="00852D8F"/>
    <w:rsid w:val="00853E2A"/>
    <w:rsid w:val="00856701"/>
    <w:rsid w:val="00856E8C"/>
    <w:rsid w:val="00856FBE"/>
    <w:rsid w:val="0085770C"/>
    <w:rsid w:val="00857CE3"/>
    <w:rsid w:val="00857F55"/>
    <w:rsid w:val="008608B0"/>
    <w:rsid w:val="008612CD"/>
    <w:rsid w:val="0086194E"/>
    <w:rsid w:val="00861BEF"/>
    <w:rsid w:val="00862636"/>
    <w:rsid w:val="0086279B"/>
    <w:rsid w:val="00862DD9"/>
    <w:rsid w:val="0086363F"/>
    <w:rsid w:val="00863823"/>
    <w:rsid w:val="00864C64"/>
    <w:rsid w:val="008662C0"/>
    <w:rsid w:val="008666E1"/>
    <w:rsid w:val="00867634"/>
    <w:rsid w:val="008677E9"/>
    <w:rsid w:val="008708AA"/>
    <w:rsid w:val="0087376A"/>
    <w:rsid w:val="00873F29"/>
    <w:rsid w:val="00874931"/>
    <w:rsid w:val="00875DE7"/>
    <w:rsid w:val="00875E3A"/>
    <w:rsid w:val="0087607C"/>
    <w:rsid w:val="008767D1"/>
    <w:rsid w:val="0087689C"/>
    <w:rsid w:val="00876C91"/>
    <w:rsid w:val="00876E40"/>
    <w:rsid w:val="008801F7"/>
    <w:rsid w:val="00880433"/>
    <w:rsid w:val="008805F2"/>
    <w:rsid w:val="008819B5"/>
    <w:rsid w:val="00881A31"/>
    <w:rsid w:val="00882248"/>
    <w:rsid w:val="008824EE"/>
    <w:rsid w:val="00882BE7"/>
    <w:rsid w:val="0088334E"/>
    <w:rsid w:val="008840BE"/>
    <w:rsid w:val="0088423F"/>
    <w:rsid w:val="008843AC"/>
    <w:rsid w:val="00884A50"/>
    <w:rsid w:val="00884FA8"/>
    <w:rsid w:val="00885706"/>
    <w:rsid w:val="00886013"/>
    <w:rsid w:val="008861BB"/>
    <w:rsid w:val="00886E28"/>
    <w:rsid w:val="008871F6"/>
    <w:rsid w:val="0088741C"/>
    <w:rsid w:val="008910C9"/>
    <w:rsid w:val="00891197"/>
    <w:rsid w:val="00891823"/>
    <w:rsid w:val="00892AF6"/>
    <w:rsid w:val="00892E40"/>
    <w:rsid w:val="00892E91"/>
    <w:rsid w:val="00893503"/>
    <w:rsid w:val="00894149"/>
    <w:rsid w:val="008946E8"/>
    <w:rsid w:val="00894F5A"/>
    <w:rsid w:val="00894FDA"/>
    <w:rsid w:val="008951CD"/>
    <w:rsid w:val="00896D5B"/>
    <w:rsid w:val="008973BC"/>
    <w:rsid w:val="008A142E"/>
    <w:rsid w:val="008A1455"/>
    <w:rsid w:val="008A33A7"/>
    <w:rsid w:val="008A3DAE"/>
    <w:rsid w:val="008A3F30"/>
    <w:rsid w:val="008A443E"/>
    <w:rsid w:val="008A50DC"/>
    <w:rsid w:val="008A5A0F"/>
    <w:rsid w:val="008A5B6F"/>
    <w:rsid w:val="008A5E91"/>
    <w:rsid w:val="008A6659"/>
    <w:rsid w:val="008B05A2"/>
    <w:rsid w:val="008B06C2"/>
    <w:rsid w:val="008B0BBC"/>
    <w:rsid w:val="008B1381"/>
    <w:rsid w:val="008B1409"/>
    <w:rsid w:val="008B15B4"/>
    <w:rsid w:val="008B1675"/>
    <w:rsid w:val="008B198A"/>
    <w:rsid w:val="008B1A0B"/>
    <w:rsid w:val="008B1E92"/>
    <w:rsid w:val="008B3C81"/>
    <w:rsid w:val="008B3CDA"/>
    <w:rsid w:val="008B40D2"/>
    <w:rsid w:val="008B431F"/>
    <w:rsid w:val="008B46EE"/>
    <w:rsid w:val="008B4BC3"/>
    <w:rsid w:val="008B58C5"/>
    <w:rsid w:val="008B58E6"/>
    <w:rsid w:val="008B59C9"/>
    <w:rsid w:val="008B6597"/>
    <w:rsid w:val="008B721E"/>
    <w:rsid w:val="008B7D2A"/>
    <w:rsid w:val="008B7FB8"/>
    <w:rsid w:val="008C0A64"/>
    <w:rsid w:val="008C1E45"/>
    <w:rsid w:val="008C2379"/>
    <w:rsid w:val="008C2D1E"/>
    <w:rsid w:val="008C364A"/>
    <w:rsid w:val="008C3B19"/>
    <w:rsid w:val="008C415F"/>
    <w:rsid w:val="008C474E"/>
    <w:rsid w:val="008C5629"/>
    <w:rsid w:val="008C6B5F"/>
    <w:rsid w:val="008C7F7E"/>
    <w:rsid w:val="008D0CA4"/>
    <w:rsid w:val="008D1611"/>
    <w:rsid w:val="008D2D16"/>
    <w:rsid w:val="008D3849"/>
    <w:rsid w:val="008D4696"/>
    <w:rsid w:val="008D546A"/>
    <w:rsid w:val="008D550C"/>
    <w:rsid w:val="008D6D18"/>
    <w:rsid w:val="008E0080"/>
    <w:rsid w:val="008E05DA"/>
    <w:rsid w:val="008E0FC9"/>
    <w:rsid w:val="008E20E4"/>
    <w:rsid w:val="008E2263"/>
    <w:rsid w:val="008E356C"/>
    <w:rsid w:val="008E35D3"/>
    <w:rsid w:val="008E3872"/>
    <w:rsid w:val="008E3964"/>
    <w:rsid w:val="008E40E6"/>
    <w:rsid w:val="008E49D7"/>
    <w:rsid w:val="008E502C"/>
    <w:rsid w:val="008E5908"/>
    <w:rsid w:val="008E59C0"/>
    <w:rsid w:val="008E5C6A"/>
    <w:rsid w:val="008E6BBD"/>
    <w:rsid w:val="008E74DE"/>
    <w:rsid w:val="008E7A47"/>
    <w:rsid w:val="008F0284"/>
    <w:rsid w:val="008F0555"/>
    <w:rsid w:val="008F071B"/>
    <w:rsid w:val="008F184A"/>
    <w:rsid w:val="008F1851"/>
    <w:rsid w:val="008F1FC3"/>
    <w:rsid w:val="008F44CA"/>
    <w:rsid w:val="008F45A1"/>
    <w:rsid w:val="008F4E4B"/>
    <w:rsid w:val="008F6D9E"/>
    <w:rsid w:val="008F700B"/>
    <w:rsid w:val="008F76BD"/>
    <w:rsid w:val="008F7B58"/>
    <w:rsid w:val="009005CF"/>
    <w:rsid w:val="00900AB5"/>
    <w:rsid w:val="00901CD2"/>
    <w:rsid w:val="009021EA"/>
    <w:rsid w:val="00902284"/>
    <w:rsid w:val="00902BCA"/>
    <w:rsid w:val="00904B26"/>
    <w:rsid w:val="00904D1D"/>
    <w:rsid w:val="0090533B"/>
    <w:rsid w:val="00905790"/>
    <w:rsid w:val="00905E46"/>
    <w:rsid w:val="00905E99"/>
    <w:rsid w:val="00906A90"/>
    <w:rsid w:val="00906FC1"/>
    <w:rsid w:val="00907DB6"/>
    <w:rsid w:val="00910C65"/>
    <w:rsid w:val="00910EA3"/>
    <w:rsid w:val="00911643"/>
    <w:rsid w:val="0091201D"/>
    <w:rsid w:val="00912414"/>
    <w:rsid w:val="00912D8A"/>
    <w:rsid w:val="00913571"/>
    <w:rsid w:val="009139DB"/>
    <w:rsid w:val="00913E5F"/>
    <w:rsid w:val="009148B9"/>
    <w:rsid w:val="00914A9F"/>
    <w:rsid w:val="00915D1F"/>
    <w:rsid w:val="00915F30"/>
    <w:rsid w:val="009170C3"/>
    <w:rsid w:val="009171DD"/>
    <w:rsid w:val="00917340"/>
    <w:rsid w:val="0091759D"/>
    <w:rsid w:val="009205AA"/>
    <w:rsid w:val="00920D25"/>
    <w:rsid w:val="00920D68"/>
    <w:rsid w:val="00921BE1"/>
    <w:rsid w:val="00922DA5"/>
    <w:rsid w:val="00923441"/>
    <w:rsid w:val="00923574"/>
    <w:rsid w:val="009238A3"/>
    <w:rsid w:val="00923D3C"/>
    <w:rsid w:val="009244D4"/>
    <w:rsid w:val="00924684"/>
    <w:rsid w:val="00925F6B"/>
    <w:rsid w:val="0092744D"/>
    <w:rsid w:val="00927D96"/>
    <w:rsid w:val="0093011E"/>
    <w:rsid w:val="009301F2"/>
    <w:rsid w:val="00930B4D"/>
    <w:rsid w:val="0093168A"/>
    <w:rsid w:val="00931A87"/>
    <w:rsid w:val="00933A11"/>
    <w:rsid w:val="00933A73"/>
    <w:rsid w:val="00933B1D"/>
    <w:rsid w:val="00933DAE"/>
    <w:rsid w:val="009344BE"/>
    <w:rsid w:val="00935221"/>
    <w:rsid w:val="00935332"/>
    <w:rsid w:val="009354D3"/>
    <w:rsid w:val="00936094"/>
    <w:rsid w:val="00936981"/>
    <w:rsid w:val="00936C89"/>
    <w:rsid w:val="00936DD3"/>
    <w:rsid w:val="00937522"/>
    <w:rsid w:val="00940DDE"/>
    <w:rsid w:val="009410CE"/>
    <w:rsid w:val="00941C60"/>
    <w:rsid w:val="00942889"/>
    <w:rsid w:val="00944000"/>
    <w:rsid w:val="00945932"/>
    <w:rsid w:val="00945CFB"/>
    <w:rsid w:val="00945EFF"/>
    <w:rsid w:val="00946C95"/>
    <w:rsid w:val="00947349"/>
    <w:rsid w:val="00950006"/>
    <w:rsid w:val="00950043"/>
    <w:rsid w:val="0095014A"/>
    <w:rsid w:val="0095241E"/>
    <w:rsid w:val="0095395D"/>
    <w:rsid w:val="00953F7F"/>
    <w:rsid w:val="00954951"/>
    <w:rsid w:val="009554BA"/>
    <w:rsid w:val="00956627"/>
    <w:rsid w:val="0095683B"/>
    <w:rsid w:val="0096006C"/>
    <w:rsid w:val="00961822"/>
    <w:rsid w:val="009620BA"/>
    <w:rsid w:val="009624AB"/>
    <w:rsid w:val="009642AE"/>
    <w:rsid w:val="00964C75"/>
    <w:rsid w:val="00964C84"/>
    <w:rsid w:val="009650A0"/>
    <w:rsid w:val="00965DDB"/>
    <w:rsid w:val="00966A67"/>
    <w:rsid w:val="00966C25"/>
    <w:rsid w:val="009677C1"/>
    <w:rsid w:val="00970583"/>
    <w:rsid w:val="009709A3"/>
    <w:rsid w:val="009716AC"/>
    <w:rsid w:val="00971F3D"/>
    <w:rsid w:val="0097219A"/>
    <w:rsid w:val="009724A9"/>
    <w:rsid w:val="00972AFE"/>
    <w:rsid w:val="00972BCF"/>
    <w:rsid w:val="00972E09"/>
    <w:rsid w:val="0097462D"/>
    <w:rsid w:val="00974AFF"/>
    <w:rsid w:val="00974F71"/>
    <w:rsid w:val="00975472"/>
    <w:rsid w:val="00975F1E"/>
    <w:rsid w:val="0097606F"/>
    <w:rsid w:val="009760FE"/>
    <w:rsid w:val="0097742C"/>
    <w:rsid w:val="00977733"/>
    <w:rsid w:val="00977C8A"/>
    <w:rsid w:val="00980751"/>
    <w:rsid w:val="009810F9"/>
    <w:rsid w:val="00981E4C"/>
    <w:rsid w:val="00981F0A"/>
    <w:rsid w:val="009824FD"/>
    <w:rsid w:val="00982B77"/>
    <w:rsid w:val="00983A56"/>
    <w:rsid w:val="00983CD7"/>
    <w:rsid w:val="00983D9B"/>
    <w:rsid w:val="00983DC7"/>
    <w:rsid w:val="00984729"/>
    <w:rsid w:val="00984859"/>
    <w:rsid w:val="00984923"/>
    <w:rsid w:val="00984F6D"/>
    <w:rsid w:val="00986325"/>
    <w:rsid w:val="00987FDD"/>
    <w:rsid w:val="009908FE"/>
    <w:rsid w:val="00993303"/>
    <w:rsid w:val="0099440D"/>
    <w:rsid w:val="00994BED"/>
    <w:rsid w:val="0099547C"/>
    <w:rsid w:val="00996430"/>
    <w:rsid w:val="0099650E"/>
    <w:rsid w:val="00996A8E"/>
    <w:rsid w:val="00996DD4"/>
    <w:rsid w:val="00996DFF"/>
    <w:rsid w:val="00997A30"/>
    <w:rsid w:val="009A0ECF"/>
    <w:rsid w:val="009A1568"/>
    <w:rsid w:val="009A2409"/>
    <w:rsid w:val="009A3021"/>
    <w:rsid w:val="009A3904"/>
    <w:rsid w:val="009A3C81"/>
    <w:rsid w:val="009A5A3A"/>
    <w:rsid w:val="009A6479"/>
    <w:rsid w:val="009A72A3"/>
    <w:rsid w:val="009A7500"/>
    <w:rsid w:val="009A7D71"/>
    <w:rsid w:val="009B0103"/>
    <w:rsid w:val="009B0248"/>
    <w:rsid w:val="009B07C5"/>
    <w:rsid w:val="009B0B05"/>
    <w:rsid w:val="009B0E09"/>
    <w:rsid w:val="009B1AFF"/>
    <w:rsid w:val="009B2560"/>
    <w:rsid w:val="009B2D24"/>
    <w:rsid w:val="009B37EC"/>
    <w:rsid w:val="009B44B8"/>
    <w:rsid w:val="009B45C0"/>
    <w:rsid w:val="009B49C6"/>
    <w:rsid w:val="009B619F"/>
    <w:rsid w:val="009B6C5D"/>
    <w:rsid w:val="009B7A19"/>
    <w:rsid w:val="009C289C"/>
    <w:rsid w:val="009C37EA"/>
    <w:rsid w:val="009C3A71"/>
    <w:rsid w:val="009C3E71"/>
    <w:rsid w:val="009C451A"/>
    <w:rsid w:val="009C51E2"/>
    <w:rsid w:val="009C521F"/>
    <w:rsid w:val="009C561E"/>
    <w:rsid w:val="009C63AC"/>
    <w:rsid w:val="009C63C7"/>
    <w:rsid w:val="009C6D36"/>
    <w:rsid w:val="009C7013"/>
    <w:rsid w:val="009C743E"/>
    <w:rsid w:val="009C7AD3"/>
    <w:rsid w:val="009C7CD1"/>
    <w:rsid w:val="009D1CF6"/>
    <w:rsid w:val="009D1FDD"/>
    <w:rsid w:val="009D1FE8"/>
    <w:rsid w:val="009D2EE7"/>
    <w:rsid w:val="009D38B5"/>
    <w:rsid w:val="009D415A"/>
    <w:rsid w:val="009D4497"/>
    <w:rsid w:val="009D5E95"/>
    <w:rsid w:val="009D7471"/>
    <w:rsid w:val="009D7A97"/>
    <w:rsid w:val="009E0789"/>
    <w:rsid w:val="009E0E17"/>
    <w:rsid w:val="009E1159"/>
    <w:rsid w:val="009E4AE9"/>
    <w:rsid w:val="009E59CD"/>
    <w:rsid w:val="009E5CDC"/>
    <w:rsid w:val="009E633B"/>
    <w:rsid w:val="009E6942"/>
    <w:rsid w:val="009E7707"/>
    <w:rsid w:val="009F11A3"/>
    <w:rsid w:val="009F2384"/>
    <w:rsid w:val="009F4D90"/>
    <w:rsid w:val="009F4DFB"/>
    <w:rsid w:val="009F4E18"/>
    <w:rsid w:val="009F62BF"/>
    <w:rsid w:val="009F655C"/>
    <w:rsid w:val="009F677B"/>
    <w:rsid w:val="009F77F0"/>
    <w:rsid w:val="009F7D09"/>
    <w:rsid w:val="00A002B0"/>
    <w:rsid w:val="00A006A9"/>
    <w:rsid w:val="00A023AC"/>
    <w:rsid w:val="00A03EFF"/>
    <w:rsid w:val="00A04388"/>
    <w:rsid w:val="00A04E70"/>
    <w:rsid w:val="00A0534D"/>
    <w:rsid w:val="00A05C64"/>
    <w:rsid w:val="00A06341"/>
    <w:rsid w:val="00A06351"/>
    <w:rsid w:val="00A064BA"/>
    <w:rsid w:val="00A06BD8"/>
    <w:rsid w:val="00A06C90"/>
    <w:rsid w:val="00A06D5F"/>
    <w:rsid w:val="00A075CA"/>
    <w:rsid w:val="00A079D6"/>
    <w:rsid w:val="00A07AD1"/>
    <w:rsid w:val="00A1004F"/>
    <w:rsid w:val="00A10503"/>
    <w:rsid w:val="00A1072F"/>
    <w:rsid w:val="00A107D2"/>
    <w:rsid w:val="00A10AD2"/>
    <w:rsid w:val="00A10CCF"/>
    <w:rsid w:val="00A11E64"/>
    <w:rsid w:val="00A12313"/>
    <w:rsid w:val="00A1243F"/>
    <w:rsid w:val="00A126E5"/>
    <w:rsid w:val="00A137A6"/>
    <w:rsid w:val="00A142A0"/>
    <w:rsid w:val="00A148A7"/>
    <w:rsid w:val="00A153CC"/>
    <w:rsid w:val="00A154C3"/>
    <w:rsid w:val="00A175D2"/>
    <w:rsid w:val="00A17725"/>
    <w:rsid w:val="00A2020E"/>
    <w:rsid w:val="00A20377"/>
    <w:rsid w:val="00A20395"/>
    <w:rsid w:val="00A205D1"/>
    <w:rsid w:val="00A20804"/>
    <w:rsid w:val="00A20E46"/>
    <w:rsid w:val="00A21083"/>
    <w:rsid w:val="00A21452"/>
    <w:rsid w:val="00A218EB"/>
    <w:rsid w:val="00A21C97"/>
    <w:rsid w:val="00A21F88"/>
    <w:rsid w:val="00A2236A"/>
    <w:rsid w:val="00A22834"/>
    <w:rsid w:val="00A23C4F"/>
    <w:rsid w:val="00A23C71"/>
    <w:rsid w:val="00A2455E"/>
    <w:rsid w:val="00A25395"/>
    <w:rsid w:val="00A26093"/>
    <w:rsid w:val="00A263F1"/>
    <w:rsid w:val="00A26DF4"/>
    <w:rsid w:val="00A27AC4"/>
    <w:rsid w:val="00A27E2E"/>
    <w:rsid w:val="00A27F1C"/>
    <w:rsid w:val="00A3099C"/>
    <w:rsid w:val="00A31DCF"/>
    <w:rsid w:val="00A32567"/>
    <w:rsid w:val="00A32A16"/>
    <w:rsid w:val="00A32DA8"/>
    <w:rsid w:val="00A33939"/>
    <w:rsid w:val="00A339DD"/>
    <w:rsid w:val="00A33A5A"/>
    <w:rsid w:val="00A33B5A"/>
    <w:rsid w:val="00A33E17"/>
    <w:rsid w:val="00A34669"/>
    <w:rsid w:val="00A34D06"/>
    <w:rsid w:val="00A36C04"/>
    <w:rsid w:val="00A37175"/>
    <w:rsid w:val="00A378E9"/>
    <w:rsid w:val="00A37F3A"/>
    <w:rsid w:val="00A37F90"/>
    <w:rsid w:val="00A40067"/>
    <w:rsid w:val="00A40E97"/>
    <w:rsid w:val="00A42919"/>
    <w:rsid w:val="00A430BF"/>
    <w:rsid w:val="00A44C5A"/>
    <w:rsid w:val="00A45816"/>
    <w:rsid w:val="00A45986"/>
    <w:rsid w:val="00A45E71"/>
    <w:rsid w:val="00A46025"/>
    <w:rsid w:val="00A46E72"/>
    <w:rsid w:val="00A47FD0"/>
    <w:rsid w:val="00A50687"/>
    <w:rsid w:val="00A50867"/>
    <w:rsid w:val="00A519E2"/>
    <w:rsid w:val="00A523FA"/>
    <w:rsid w:val="00A52A2C"/>
    <w:rsid w:val="00A52AC6"/>
    <w:rsid w:val="00A52FC9"/>
    <w:rsid w:val="00A5390A"/>
    <w:rsid w:val="00A546C3"/>
    <w:rsid w:val="00A55A88"/>
    <w:rsid w:val="00A56799"/>
    <w:rsid w:val="00A56A16"/>
    <w:rsid w:val="00A56B9D"/>
    <w:rsid w:val="00A56DE3"/>
    <w:rsid w:val="00A571CE"/>
    <w:rsid w:val="00A57FE8"/>
    <w:rsid w:val="00A603DC"/>
    <w:rsid w:val="00A61945"/>
    <w:rsid w:val="00A6234A"/>
    <w:rsid w:val="00A63621"/>
    <w:rsid w:val="00A639BC"/>
    <w:rsid w:val="00A64234"/>
    <w:rsid w:val="00A64A70"/>
    <w:rsid w:val="00A650DC"/>
    <w:rsid w:val="00A654A0"/>
    <w:rsid w:val="00A65857"/>
    <w:rsid w:val="00A65B46"/>
    <w:rsid w:val="00A675F0"/>
    <w:rsid w:val="00A679C6"/>
    <w:rsid w:val="00A70011"/>
    <w:rsid w:val="00A70138"/>
    <w:rsid w:val="00A715C1"/>
    <w:rsid w:val="00A715D8"/>
    <w:rsid w:val="00A718CF"/>
    <w:rsid w:val="00A72B18"/>
    <w:rsid w:val="00A72EFA"/>
    <w:rsid w:val="00A73CC9"/>
    <w:rsid w:val="00A741A2"/>
    <w:rsid w:val="00A74281"/>
    <w:rsid w:val="00A74696"/>
    <w:rsid w:val="00A75683"/>
    <w:rsid w:val="00A758F0"/>
    <w:rsid w:val="00A759D2"/>
    <w:rsid w:val="00A75A4D"/>
    <w:rsid w:val="00A75DAA"/>
    <w:rsid w:val="00A8224B"/>
    <w:rsid w:val="00A82B2F"/>
    <w:rsid w:val="00A82EF6"/>
    <w:rsid w:val="00A83123"/>
    <w:rsid w:val="00A83FF6"/>
    <w:rsid w:val="00A8492D"/>
    <w:rsid w:val="00A84CEB"/>
    <w:rsid w:val="00A858B4"/>
    <w:rsid w:val="00A86993"/>
    <w:rsid w:val="00A86E7C"/>
    <w:rsid w:val="00A87834"/>
    <w:rsid w:val="00A90333"/>
    <w:rsid w:val="00A90849"/>
    <w:rsid w:val="00A90B95"/>
    <w:rsid w:val="00A91AD2"/>
    <w:rsid w:val="00A91D08"/>
    <w:rsid w:val="00A926DB"/>
    <w:rsid w:val="00A92D3E"/>
    <w:rsid w:val="00A9363E"/>
    <w:rsid w:val="00A9395D"/>
    <w:rsid w:val="00A93E87"/>
    <w:rsid w:val="00A95BCE"/>
    <w:rsid w:val="00A95D4A"/>
    <w:rsid w:val="00A96394"/>
    <w:rsid w:val="00AA039A"/>
    <w:rsid w:val="00AA0856"/>
    <w:rsid w:val="00AA09F5"/>
    <w:rsid w:val="00AA1538"/>
    <w:rsid w:val="00AA155D"/>
    <w:rsid w:val="00AA189E"/>
    <w:rsid w:val="00AA1A47"/>
    <w:rsid w:val="00AA2981"/>
    <w:rsid w:val="00AA2BE3"/>
    <w:rsid w:val="00AA2E66"/>
    <w:rsid w:val="00AA3B9B"/>
    <w:rsid w:val="00AA41E5"/>
    <w:rsid w:val="00AA4903"/>
    <w:rsid w:val="00AA5F20"/>
    <w:rsid w:val="00AA6865"/>
    <w:rsid w:val="00AB0D1F"/>
    <w:rsid w:val="00AB137C"/>
    <w:rsid w:val="00AB1CD1"/>
    <w:rsid w:val="00AB324D"/>
    <w:rsid w:val="00AB3C7F"/>
    <w:rsid w:val="00AB3EC8"/>
    <w:rsid w:val="00AB527C"/>
    <w:rsid w:val="00AB5B1D"/>
    <w:rsid w:val="00AB5BCB"/>
    <w:rsid w:val="00AB65F5"/>
    <w:rsid w:val="00AB6BA5"/>
    <w:rsid w:val="00AB7C9C"/>
    <w:rsid w:val="00AC000C"/>
    <w:rsid w:val="00AC0434"/>
    <w:rsid w:val="00AC0595"/>
    <w:rsid w:val="00AC0853"/>
    <w:rsid w:val="00AC0BD4"/>
    <w:rsid w:val="00AC10B9"/>
    <w:rsid w:val="00AC1314"/>
    <w:rsid w:val="00AC2D56"/>
    <w:rsid w:val="00AC32D4"/>
    <w:rsid w:val="00AC3A7E"/>
    <w:rsid w:val="00AC526F"/>
    <w:rsid w:val="00AC54DB"/>
    <w:rsid w:val="00AC5D2D"/>
    <w:rsid w:val="00AC60F4"/>
    <w:rsid w:val="00AC6C7C"/>
    <w:rsid w:val="00AC6D2F"/>
    <w:rsid w:val="00AC7181"/>
    <w:rsid w:val="00AC7250"/>
    <w:rsid w:val="00AC725B"/>
    <w:rsid w:val="00AC730F"/>
    <w:rsid w:val="00AC79AA"/>
    <w:rsid w:val="00AD0827"/>
    <w:rsid w:val="00AD1886"/>
    <w:rsid w:val="00AD1974"/>
    <w:rsid w:val="00AD2BB6"/>
    <w:rsid w:val="00AD3E0F"/>
    <w:rsid w:val="00AD44CD"/>
    <w:rsid w:val="00AD4ADD"/>
    <w:rsid w:val="00AD54E1"/>
    <w:rsid w:val="00AD577C"/>
    <w:rsid w:val="00AD604C"/>
    <w:rsid w:val="00AD6105"/>
    <w:rsid w:val="00AD6F40"/>
    <w:rsid w:val="00AD78F3"/>
    <w:rsid w:val="00AD7968"/>
    <w:rsid w:val="00AD7EE9"/>
    <w:rsid w:val="00AE0724"/>
    <w:rsid w:val="00AE0ACB"/>
    <w:rsid w:val="00AE1BF3"/>
    <w:rsid w:val="00AE1C0D"/>
    <w:rsid w:val="00AE1ED0"/>
    <w:rsid w:val="00AE22A4"/>
    <w:rsid w:val="00AE3797"/>
    <w:rsid w:val="00AE3BD3"/>
    <w:rsid w:val="00AE4822"/>
    <w:rsid w:val="00AE4F5B"/>
    <w:rsid w:val="00AE5031"/>
    <w:rsid w:val="00AE50F9"/>
    <w:rsid w:val="00AE6246"/>
    <w:rsid w:val="00AE67B0"/>
    <w:rsid w:val="00AE7B21"/>
    <w:rsid w:val="00AF0308"/>
    <w:rsid w:val="00AF09FB"/>
    <w:rsid w:val="00AF27CF"/>
    <w:rsid w:val="00AF29D2"/>
    <w:rsid w:val="00AF2EB2"/>
    <w:rsid w:val="00AF3174"/>
    <w:rsid w:val="00AF3F58"/>
    <w:rsid w:val="00AF3FA0"/>
    <w:rsid w:val="00AF5D01"/>
    <w:rsid w:val="00AF649D"/>
    <w:rsid w:val="00AF684F"/>
    <w:rsid w:val="00AF6D7B"/>
    <w:rsid w:val="00AF7238"/>
    <w:rsid w:val="00AF7C92"/>
    <w:rsid w:val="00B0059F"/>
    <w:rsid w:val="00B0123C"/>
    <w:rsid w:val="00B014E9"/>
    <w:rsid w:val="00B01945"/>
    <w:rsid w:val="00B02B81"/>
    <w:rsid w:val="00B02C97"/>
    <w:rsid w:val="00B02D4F"/>
    <w:rsid w:val="00B035E3"/>
    <w:rsid w:val="00B03717"/>
    <w:rsid w:val="00B03763"/>
    <w:rsid w:val="00B04274"/>
    <w:rsid w:val="00B0433E"/>
    <w:rsid w:val="00B049FC"/>
    <w:rsid w:val="00B05086"/>
    <w:rsid w:val="00B050CF"/>
    <w:rsid w:val="00B05722"/>
    <w:rsid w:val="00B05B43"/>
    <w:rsid w:val="00B079D9"/>
    <w:rsid w:val="00B07BFE"/>
    <w:rsid w:val="00B114F4"/>
    <w:rsid w:val="00B11536"/>
    <w:rsid w:val="00B126FA"/>
    <w:rsid w:val="00B13857"/>
    <w:rsid w:val="00B14018"/>
    <w:rsid w:val="00B14079"/>
    <w:rsid w:val="00B142F3"/>
    <w:rsid w:val="00B14573"/>
    <w:rsid w:val="00B145CE"/>
    <w:rsid w:val="00B14C9B"/>
    <w:rsid w:val="00B14E03"/>
    <w:rsid w:val="00B14EC6"/>
    <w:rsid w:val="00B158F1"/>
    <w:rsid w:val="00B15C15"/>
    <w:rsid w:val="00B15C9C"/>
    <w:rsid w:val="00B169A9"/>
    <w:rsid w:val="00B17F51"/>
    <w:rsid w:val="00B21CCC"/>
    <w:rsid w:val="00B21DB9"/>
    <w:rsid w:val="00B22B9F"/>
    <w:rsid w:val="00B237E6"/>
    <w:rsid w:val="00B23969"/>
    <w:rsid w:val="00B23BA6"/>
    <w:rsid w:val="00B23D35"/>
    <w:rsid w:val="00B23F03"/>
    <w:rsid w:val="00B24924"/>
    <w:rsid w:val="00B2599F"/>
    <w:rsid w:val="00B27297"/>
    <w:rsid w:val="00B27802"/>
    <w:rsid w:val="00B27B92"/>
    <w:rsid w:val="00B30503"/>
    <w:rsid w:val="00B319CB"/>
    <w:rsid w:val="00B321C2"/>
    <w:rsid w:val="00B33462"/>
    <w:rsid w:val="00B335A1"/>
    <w:rsid w:val="00B33D80"/>
    <w:rsid w:val="00B347FB"/>
    <w:rsid w:val="00B34F41"/>
    <w:rsid w:val="00B357AB"/>
    <w:rsid w:val="00B364E8"/>
    <w:rsid w:val="00B369CF"/>
    <w:rsid w:val="00B40098"/>
    <w:rsid w:val="00B40AC4"/>
    <w:rsid w:val="00B41221"/>
    <w:rsid w:val="00B415E5"/>
    <w:rsid w:val="00B41706"/>
    <w:rsid w:val="00B42912"/>
    <w:rsid w:val="00B42F15"/>
    <w:rsid w:val="00B43434"/>
    <w:rsid w:val="00B44177"/>
    <w:rsid w:val="00B44609"/>
    <w:rsid w:val="00B45250"/>
    <w:rsid w:val="00B45FD8"/>
    <w:rsid w:val="00B469CE"/>
    <w:rsid w:val="00B46CCD"/>
    <w:rsid w:val="00B46EB2"/>
    <w:rsid w:val="00B472E0"/>
    <w:rsid w:val="00B472EF"/>
    <w:rsid w:val="00B47858"/>
    <w:rsid w:val="00B51089"/>
    <w:rsid w:val="00B518E5"/>
    <w:rsid w:val="00B52927"/>
    <w:rsid w:val="00B54879"/>
    <w:rsid w:val="00B5530F"/>
    <w:rsid w:val="00B5555C"/>
    <w:rsid w:val="00B55E05"/>
    <w:rsid w:val="00B571CB"/>
    <w:rsid w:val="00B57397"/>
    <w:rsid w:val="00B62022"/>
    <w:rsid w:val="00B62733"/>
    <w:rsid w:val="00B6327D"/>
    <w:rsid w:val="00B63EFE"/>
    <w:rsid w:val="00B64DA1"/>
    <w:rsid w:val="00B65579"/>
    <w:rsid w:val="00B662EF"/>
    <w:rsid w:val="00B665C5"/>
    <w:rsid w:val="00B66939"/>
    <w:rsid w:val="00B6722F"/>
    <w:rsid w:val="00B673A5"/>
    <w:rsid w:val="00B70860"/>
    <w:rsid w:val="00B71854"/>
    <w:rsid w:val="00B733A1"/>
    <w:rsid w:val="00B738EA"/>
    <w:rsid w:val="00B73EE9"/>
    <w:rsid w:val="00B7463A"/>
    <w:rsid w:val="00B75DE3"/>
    <w:rsid w:val="00B7635F"/>
    <w:rsid w:val="00B77334"/>
    <w:rsid w:val="00B779B5"/>
    <w:rsid w:val="00B779C9"/>
    <w:rsid w:val="00B779F5"/>
    <w:rsid w:val="00B8000F"/>
    <w:rsid w:val="00B80858"/>
    <w:rsid w:val="00B80D2B"/>
    <w:rsid w:val="00B81822"/>
    <w:rsid w:val="00B8186C"/>
    <w:rsid w:val="00B8233E"/>
    <w:rsid w:val="00B830C0"/>
    <w:rsid w:val="00B830C1"/>
    <w:rsid w:val="00B8383F"/>
    <w:rsid w:val="00B84192"/>
    <w:rsid w:val="00B850C6"/>
    <w:rsid w:val="00B8512D"/>
    <w:rsid w:val="00B86385"/>
    <w:rsid w:val="00B86934"/>
    <w:rsid w:val="00B8758E"/>
    <w:rsid w:val="00B87D03"/>
    <w:rsid w:val="00B90B3C"/>
    <w:rsid w:val="00B90DD5"/>
    <w:rsid w:val="00B91165"/>
    <w:rsid w:val="00B91189"/>
    <w:rsid w:val="00B91F90"/>
    <w:rsid w:val="00B93C81"/>
    <w:rsid w:val="00B94083"/>
    <w:rsid w:val="00B94853"/>
    <w:rsid w:val="00B94E0E"/>
    <w:rsid w:val="00B94F84"/>
    <w:rsid w:val="00B951DC"/>
    <w:rsid w:val="00B9533D"/>
    <w:rsid w:val="00B969E2"/>
    <w:rsid w:val="00B97C00"/>
    <w:rsid w:val="00BA0655"/>
    <w:rsid w:val="00BA0F94"/>
    <w:rsid w:val="00BA168A"/>
    <w:rsid w:val="00BA257F"/>
    <w:rsid w:val="00BA35AB"/>
    <w:rsid w:val="00BA3C0B"/>
    <w:rsid w:val="00BA3EEB"/>
    <w:rsid w:val="00BA5260"/>
    <w:rsid w:val="00BA545D"/>
    <w:rsid w:val="00BA55D5"/>
    <w:rsid w:val="00BA5793"/>
    <w:rsid w:val="00BA601E"/>
    <w:rsid w:val="00BA711A"/>
    <w:rsid w:val="00BA73F1"/>
    <w:rsid w:val="00BA7AC9"/>
    <w:rsid w:val="00BB244D"/>
    <w:rsid w:val="00BB2FD8"/>
    <w:rsid w:val="00BB2FE6"/>
    <w:rsid w:val="00BB39FA"/>
    <w:rsid w:val="00BB3A4F"/>
    <w:rsid w:val="00BB4150"/>
    <w:rsid w:val="00BB4222"/>
    <w:rsid w:val="00BB4978"/>
    <w:rsid w:val="00BB6596"/>
    <w:rsid w:val="00BB6683"/>
    <w:rsid w:val="00BB7143"/>
    <w:rsid w:val="00BB7262"/>
    <w:rsid w:val="00BB7AA9"/>
    <w:rsid w:val="00BB7D0A"/>
    <w:rsid w:val="00BB7DDD"/>
    <w:rsid w:val="00BC0A56"/>
    <w:rsid w:val="00BC0D01"/>
    <w:rsid w:val="00BC1707"/>
    <w:rsid w:val="00BC2887"/>
    <w:rsid w:val="00BC3507"/>
    <w:rsid w:val="00BC3CD7"/>
    <w:rsid w:val="00BC3D82"/>
    <w:rsid w:val="00BC548A"/>
    <w:rsid w:val="00BC57CB"/>
    <w:rsid w:val="00BC603D"/>
    <w:rsid w:val="00BC6401"/>
    <w:rsid w:val="00BC66D9"/>
    <w:rsid w:val="00BC73AA"/>
    <w:rsid w:val="00BC7AE2"/>
    <w:rsid w:val="00BC7B09"/>
    <w:rsid w:val="00BC7C26"/>
    <w:rsid w:val="00BD06B8"/>
    <w:rsid w:val="00BD0A3A"/>
    <w:rsid w:val="00BD0D5B"/>
    <w:rsid w:val="00BD1C51"/>
    <w:rsid w:val="00BD2B51"/>
    <w:rsid w:val="00BD2D77"/>
    <w:rsid w:val="00BD3095"/>
    <w:rsid w:val="00BD39F9"/>
    <w:rsid w:val="00BD3CAD"/>
    <w:rsid w:val="00BD5779"/>
    <w:rsid w:val="00BD62F2"/>
    <w:rsid w:val="00BD63BF"/>
    <w:rsid w:val="00BD6B46"/>
    <w:rsid w:val="00BD798F"/>
    <w:rsid w:val="00BD7D19"/>
    <w:rsid w:val="00BE0CC8"/>
    <w:rsid w:val="00BE0DA7"/>
    <w:rsid w:val="00BE0ED1"/>
    <w:rsid w:val="00BE1725"/>
    <w:rsid w:val="00BE1CFC"/>
    <w:rsid w:val="00BE266D"/>
    <w:rsid w:val="00BE2C3F"/>
    <w:rsid w:val="00BE347C"/>
    <w:rsid w:val="00BE394D"/>
    <w:rsid w:val="00BE3AC8"/>
    <w:rsid w:val="00BE42EC"/>
    <w:rsid w:val="00BE560A"/>
    <w:rsid w:val="00BE6369"/>
    <w:rsid w:val="00BE7067"/>
    <w:rsid w:val="00BE7C62"/>
    <w:rsid w:val="00BE7F5A"/>
    <w:rsid w:val="00BF04CB"/>
    <w:rsid w:val="00BF0686"/>
    <w:rsid w:val="00BF0934"/>
    <w:rsid w:val="00BF0B6C"/>
    <w:rsid w:val="00BF1D97"/>
    <w:rsid w:val="00BF20FC"/>
    <w:rsid w:val="00BF21E2"/>
    <w:rsid w:val="00BF2B55"/>
    <w:rsid w:val="00BF3F37"/>
    <w:rsid w:val="00BF3F77"/>
    <w:rsid w:val="00BF41F0"/>
    <w:rsid w:val="00BF48C5"/>
    <w:rsid w:val="00BF5128"/>
    <w:rsid w:val="00BF7DD6"/>
    <w:rsid w:val="00BF7E32"/>
    <w:rsid w:val="00BF7ED6"/>
    <w:rsid w:val="00BF7FBA"/>
    <w:rsid w:val="00C001CA"/>
    <w:rsid w:val="00C003E9"/>
    <w:rsid w:val="00C0074A"/>
    <w:rsid w:val="00C00B0E"/>
    <w:rsid w:val="00C021C7"/>
    <w:rsid w:val="00C032A1"/>
    <w:rsid w:val="00C03C5A"/>
    <w:rsid w:val="00C0529F"/>
    <w:rsid w:val="00C057FD"/>
    <w:rsid w:val="00C058EE"/>
    <w:rsid w:val="00C05CD5"/>
    <w:rsid w:val="00C06A23"/>
    <w:rsid w:val="00C07157"/>
    <w:rsid w:val="00C074B8"/>
    <w:rsid w:val="00C07688"/>
    <w:rsid w:val="00C07F0E"/>
    <w:rsid w:val="00C10A3A"/>
    <w:rsid w:val="00C10FAF"/>
    <w:rsid w:val="00C11B07"/>
    <w:rsid w:val="00C136A9"/>
    <w:rsid w:val="00C1555A"/>
    <w:rsid w:val="00C16A50"/>
    <w:rsid w:val="00C17012"/>
    <w:rsid w:val="00C17488"/>
    <w:rsid w:val="00C209DF"/>
    <w:rsid w:val="00C2105B"/>
    <w:rsid w:val="00C213A9"/>
    <w:rsid w:val="00C2148D"/>
    <w:rsid w:val="00C225F7"/>
    <w:rsid w:val="00C2303B"/>
    <w:rsid w:val="00C23CA7"/>
    <w:rsid w:val="00C25A16"/>
    <w:rsid w:val="00C261DC"/>
    <w:rsid w:val="00C26294"/>
    <w:rsid w:val="00C26819"/>
    <w:rsid w:val="00C26843"/>
    <w:rsid w:val="00C26D46"/>
    <w:rsid w:val="00C26F12"/>
    <w:rsid w:val="00C2705F"/>
    <w:rsid w:val="00C30712"/>
    <w:rsid w:val="00C308FC"/>
    <w:rsid w:val="00C3107C"/>
    <w:rsid w:val="00C319AE"/>
    <w:rsid w:val="00C3448E"/>
    <w:rsid w:val="00C34493"/>
    <w:rsid w:val="00C34B50"/>
    <w:rsid w:val="00C35BB4"/>
    <w:rsid w:val="00C35D25"/>
    <w:rsid w:val="00C362EA"/>
    <w:rsid w:val="00C40BC8"/>
    <w:rsid w:val="00C41541"/>
    <w:rsid w:val="00C4158D"/>
    <w:rsid w:val="00C42629"/>
    <w:rsid w:val="00C4285D"/>
    <w:rsid w:val="00C43728"/>
    <w:rsid w:val="00C43779"/>
    <w:rsid w:val="00C4482B"/>
    <w:rsid w:val="00C44AF1"/>
    <w:rsid w:val="00C45C99"/>
    <w:rsid w:val="00C461B4"/>
    <w:rsid w:val="00C46D46"/>
    <w:rsid w:val="00C47080"/>
    <w:rsid w:val="00C478D5"/>
    <w:rsid w:val="00C505ED"/>
    <w:rsid w:val="00C507FC"/>
    <w:rsid w:val="00C50921"/>
    <w:rsid w:val="00C50A56"/>
    <w:rsid w:val="00C50A5F"/>
    <w:rsid w:val="00C50C3F"/>
    <w:rsid w:val="00C527AE"/>
    <w:rsid w:val="00C52B82"/>
    <w:rsid w:val="00C52C4C"/>
    <w:rsid w:val="00C53995"/>
    <w:rsid w:val="00C5602D"/>
    <w:rsid w:val="00C562F1"/>
    <w:rsid w:val="00C56604"/>
    <w:rsid w:val="00C60749"/>
    <w:rsid w:val="00C60C0D"/>
    <w:rsid w:val="00C60EDF"/>
    <w:rsid w:val="00C60F5C"/>
    <w:rsid w:val="00C6263C"/>
    <w:rsid w:val="00C628E4"/>
    <w:rsid w:val="00C62D53"/>
    <w:rsid w:val="00C631C6"/>
    <w:rsid w:val="00C64CAE"/>
    <w:rsid w:val="00C65468"/>
    <w:rsid w:val="00C6583B"/>
    <w:rsid w:val="00C65B74"/>
    <w:rsid w:val="00C65FC3"/>
    <w:rsid w:val="00C66321"/>
    <w:rsid w:val="00C665F7"/>
    <w:rsid w:val="00C66AEC"/>
    <w:rsid w:val="00C672B9"/>
    <w:rsid w:val="00C70C9B"/>
    <w:rsid w:val="00C71A8F"/>
    <w:rsid w:val="00C7342E"/>
    <w:rsid w:val="00C73AEA"/>
    <w:rsid w:val="00C7422F"/>
    <w:rsid w:val="00C7517C"/>
    <w:rsid w:val="00C75782"/>
    <w:rsid w:val="00C75D54"/>
    <w:rsid w:val="00C75FE8"/>
    <w:rsid w:val="00C76832"/>
    <w:rsid w:val="00C772F5"/>
    <w:rsid w:val="00C779A7"/>
    <w:rsid w:val="00C80378"/>
    <w:rsid w:val="00C80BB6"/>
    <w:rsid w:val="00C8182C"/>
    <w:rsid w:val="00C8221F"/>
    <w:rsid w:val="00C8297A"/>
    <w:rsid w:val="00C82C57"/>
    <w:rsid w:val="00C8342B"/>
    <w:rsid w:val="00C835BB"/>
    <w:rsid w:val="00C83CD5"/>
    <w:rsid w:val="00C83EFC"/>
    <w:rsid w:val="00C8416E"/>
    <w:rsid w:val="00C84547"/>
    <w:rsid w:val="00C84CD5"/>
    <w:rsid w:val="00C85288"/>
    <w:rsid w:val="00C85FCF"/>
    <w:rsid w:val="00C868FC"/>
    <w:rsid w:val="00C87259"/>
    <w:rsid w:val="00C87529"/>
    <w:rsid w:val="00C87CB3"/>
    <w:rsid w:val="00C87E9A"/>
    <w:rsid w:val="00C904F2"/>
    <w:rsid w:val="00C90EDC"/>
    <w:rsid w:val="00C92228"/>
    <w:rsid w:val="00C92761"/>
    <w:rsid w:val="00C93972"/>
    <w:rsid w:val="00C93BB1"/>
    <w:rsid w:val="00C94B43"/>
    <w:rsid w:val="00C96D59"/>
    <w:rsid w:val="00C97E72"/>
    <w:rsid w:val="00CA00AF"/>
    <w:rsid w:val="00CA014E"/>
    <w:rsid w:val="00CA04A7"/>
    <w:rsid w:val="00CA0614"/>
    <w:rsid w:val="00CA0941"/>
    <w:rsid w:val="00CA16C9"/>
    <w:rsid w:val="00CA1CCA"/>
    <w:rsid w:val="00CA1E59"/>
    <w:rsid w:val="00CA2274"/>
    <w:rsid w:val="00CA26BA"/>
    <w:rsid w:val="00CA2B43"/>
    <w:rsid w:val="00CA33D7"/>
    <w:rsid w:val="00CA411B"/>
    <w:rsid w:val="00CA4685"/>
    <w:rsid w:val="00CA4CBA"/>
    <w:rsid w:val="00CA58FA"/>
    <w:rsid w:val="00CA5A34"/>
    <w:rsid w:val="00CA6B35"/>
    <w:rsid w:val="00CA7924"/>
    <w:rsid w:val="00CA7AAC"/>
    <w:rsid w:val="00CB0C00"/>
    <w:rsid w:val="00CB0E77"/>
    <w:rsid w:val="00CB11A8"/>
    <w:rsid w:val="00CB16BF"/>
    <w:rsid w:val="00CB20CD"/>
    <w:rsid w:val="00CB2697"/>
    <w:rsid w:val="00CB26C8"/>
    <w:rsid w:val="00CB29FA"/>
    <w:rsid w:val="00CB40B8"/>
    <w:rsid w:val="00CB45E0"/>
    <w:rsid w:val="00CB4EA8"/>
    <w:rsid w:val="00CB56E6"/>
    <w:rsid w:val="00CB600C"/>
    <w:rsid w:val="00CB62F3"/>
    <w:rsid w:val="00CB6763"/>
    <w:rsid w:val="00CB676C"/>
    <w:rsid w:val="00CB711E"/>
    <w:rsid w:val="00CC0294"/>
    <w:rsid w:val="00CC064B"/>
    <w:rsid w:val="00CC0F22"/>
    <w:rsid w:val="00CC1279"/>
    <w:rsid w:val="00CC12BD"/>
    <w:rsid w:val="00CC1D36"/>
    <w:rsid w:val="00CC1DA3"/>
    <w:rsid w:val="00CC2558"/>
    <w:rsid w:val="00CC61FC"/>
    <w:rsid w:val="00CC6483"/>
    <w:rsid w:val="00CD071F"/>
    <w:rsid w:val="00CD11D3"/>
    <w:rsid w:val="00CD14F4"/>
    <w:rsid w:val="00CD1821"/>
    <w:rsid w:val="00CD2452"/>
    <w:rsid w:val="00CD405F"/>
    <w:rsid w:val="00CD4546"/>
    <w:rsid w:val="00CD47B3"/>
    <w:rsid w:val="00CD51F5"/>
    <w:rsid w:val="00CD5731"/>
    <w:rsid w:val="00CD5808"/>
    <w:rsid w:val="00CD59D0"/>
    <w:rsid w:val="00CD5B5C"/>
    <w:rsid w:val="00CD66A8"/>
    <w:rsid w:val="00CD67C0"/>
    <w:rsid w:val="00CD763D"/>
    <w:rsid w:val="00CD7AEF"/>
    <w:rsid w:val="00CE287B"/>
    <w:rsid w:val="00CE2D01"/>
    <w:rsid w:val="00CE2E16"/>
    <w:rsid w:val="00CE30A1"/>
    <w:rsid w:val="00CE3356"/>
    <w:rsid w:val="00CE3D17"/>
    <w:rsid w:val="00CE3F75"/>
    <w:rsid w:val="00CE48EE"/>
    <w:rsid w:val="00CE4AB5"/>
    <w:rsid w:val="00CE50DD"/>
    <w:rsid w:val="00CE5BCF"/>
    <w:rsid w:val="00CE5E70"/>
    <w:rsid w:val="00CE5E75"/>
    <w:rsid w:val="00CE5FE9"/>
    <w:rsid w:val="00CE610E"/>
    <w:rsid w:val="00CE6A00"/>
    <w:rsid w:val="00CE7C7E"/>
    <w:rsid w:val="00CE7CEE"/>
    <w:rsid w:val="00CF034B"/>
    <w:rsid w:val="00CF1B63"/>
    <w:rsid w:val="00CF24D5"/>
    <w:rsid w:val="00CF2830"/>
    <w:rsid w:val="00CF3475"/>
    <w:rsid w:val="00CF3D85"/>
    <w:rsid w:val="00CF3DD2"/>
    <w:rsid w:val="00CF5B6C"/>
    <w:rsid w:val="00CF5D1B"/>
    <w:rsid w:val="00CF645A"/>
    <w:rsid w:val="00CF645F"/>
    <w:rsid w:val="00CF6C8F"/>
    <w:rsid w:val="00CF77E3"/>
    <w:rsid w:val="00CF7F98"/>
    <w:rsid w:val="00D008C4"/>
    <w:rsid w:val="00D01674"/>
    <w:rsid w:val="00D02A61"/>
    <w:rsid w:val="00D0381E"/>
    <w:rsid w:val="00D04613"/>
    <w:rsid w:val="00D052FA"/>
    <w:rsid w:val="00D056E1"/>
    <w:rsid w:val="00D05C78"/>
    <w:rsid w:val="00D05D24"/>
    <w:rsid w:val="00D06BBA"/>
    <w:rsid w:val="00D06D91"/>
    <w:rsid w:val="00D0727E"/>
    <w:rsid w:val="00D07539"/>
    <w:rsid w:val="00D103C0"/>
    <w:rsid w:val="00D10EBF"/>
    <w:rsid w:val="00D11437"/>
    <w:rsid w:val="00D12282"/>
    <w:rsid w:val="00D12F9A"/>
    <w:rsid w:val="00D13457"/>
    <w:rsid w:val="00D13871"/>
    <w:rsid w:val="00D143AE"/>
    <w:rsid w:val="00D14DF4"/>
    <w:rsid w:val="00D14E3C"/>
    <w:rsid w:val="00D162B3"/>
    <w:rsid w:val="00D163FA"/>
    <w:rsid w:val="00D172D5"/>
    <w:rsid w:val="00D20DE5"/>
    <w:rsid w:val="00D20E02"/>
    <w:rsid w:val="00D21121"/>
    <w:rsid w:val="00D21577"/>
    <w:rsid w:val="00D215C8"/>
    <w:rsid w:val="00D23576"/>
    <w:rsid w:val="00D237AC"/>
    <w:rsid w:val="00D237FD"/>
    <w:rsid w:val="00D24051"/>
    <w:rsid w:val="00D24253"/>
    <w:rsid w:val="00D2566D"/>
    <w:rsid w:val="00D266BA"/>
    <w:rsid w:val="00D26892"/>
    <w:rsid w:val="00D26D07"/>
    <w:rsid w:val="00D275D6"/>
    <w:rsid w:val="00D2784A"/>
    <w:rsid w:val="00D27E80"/>
    <w:rsid w:val="00D30238"/>
    <w:rsid w:val="00D30B7C"/>
    <w:rsid w:val="00D31345"/>
    <w:rsid w:val="00D31D67"/>
    <w:rsid w:val="00D32F42"/>
    <w:rsid w:val="00D33190"/>
    <w:rsid w:val="00D336CD"/>
    <w:rsid w:val="00D33F32"/>
    <w:rsid w:val="00D34261"/>
    <w:rsid w:val="00D35052"/>
    <w:rsid w:val="00D3576D"/>
    <w:rsid w:val="00D36188"/>
    <w:rsid w:val="00D363FA"/>
    <w:rsid w:val="00D36A3F"/>
    <w:rsid w:val="00D401C8"/>
    <w:rsid w:val="00D41408"/>
    <w:rsid w:val="00D41F1C"/>
    <w:rsid w:val="00D4264E"/>
    <w:rsid w:val="00D429F3"/>
    <w:rsid w:val="00D42C09"/>
    <w:rsid w:val="00D43A39"/>
    <w:rsid w:val="00D43BF0"/>
    <w:rsid w:val="00D443FE"/>
    <w:rsid w:val="00D44B14"/>
    <w:rsid w:val="00D44B6B"/>
    <w:rsid w:val="00D45130"/>
    <w:rsid w:val="00D46043"/>
    <w:rsid w:val="00D4661E"/>
    <w:rsid w:val="00D466E2"/>
    <w:rsid w:val="00D46D64"/>
    <w:rsid w:val="00D4708E"/>
    <w:rsid w:val="00D47404"/>
    <w:rsid w:val="00D47437"/>
    <w:rsid w:val="00D4749F"/>
    <w:rsid w:val="00D47528"/>
    <w:rsid w:val="00D5007C"/>
    <w:rsid w:val="00D503E9"/>
    <w:rsid w:val="00D50456"/>
    <w:rsid w:val="00D51542"/>
    <w:rsid w:val="00D51562"/>
    <w:rsid w:val="00D51BFC"/>
    <w:rsid w:val="00D5247D"/>
    <w:rsid w:val="00D5264C"/>
    <w:rsid w:val="00D528CB"/>
    <w:rsid w:val="00D53ACD"/>
    <w:rsid w:val="00D53AFC"/>
    <w:rsid w:val="00D54898"/>
    <w:rsid w:val="00D54AF7"/>
    <w:rsid w:val="00D54CB2"/>
    <w:rsid w:val="00D552B4"/>
    <w:rsid w:val="00D552EC"/>
    <w:rsid w:val="00D574C7"/>
    <w:rsid w:val="00D60CE9"/>
    <w:rsid w:val="00D61FD2"/>
    <w:rsid w:val="00D62320"/>
    <w:rsid w:val="00D62908"/>
    <w:rsid w:val="00D62E6B"/>
    <w:rsid w:val="00D63EEA"/>
    <w:rsid w:val="00D64F6E"/>
    <w:rsid w:val="00D65D4A"/>
    <w:rsid w:val="00D66880"/>
    <w:rsid w:val="00D674D5"/>
    <w:rsid w:val="00D67EAB"/>
    <w:rsid w:val="00D717C9"/>
    <w:rsid w:val="00D71852"/>
    <w:rsid w:val="00D71919"/>
    <w:rsid w:val="00D7233F"/>
    <w:rsid w:val="00D72E8C"/>
    <w:rsid w:val="00D7300E"/>
    <w:rsid w:val="00D7397E"/>
    <w:rsid w:val="00D74B3F"/>
    <w:rsid w:val="00D75893"/>
    <w:rsid w:val="00D758B0"/>
    <w:rsid w:val="00D75DEF"/>
    <w:rsid w:val="00D763C8"/>
    <w:rsid w:val="00D80212"/>
    <w:rsid w:val="00D8108C"/>
    <w:rsid w:val="00D81176"/>
    <w:rsid w:val="00D824E4"/>
    <w:rsid w:val="00D82F1E"/>
    <w:rsid w:val="00D833BE"/>
    <w:rsid w:val="00D83902"/>
    <w:rsid w:val="00D83D76"/>
    <w:rsid w:val="00D84C91"/>
    <w:rsid w:val="00D86365"/>
    <w:rsid w:val="00D86C7B"/>
    <w:rsid w:val="00D87367"/>
    <w:rsid w:val="00D8743F"/>
    <w:rsid w:val="00D91BE0"/>
    <w:rsid w:val="00D92713"/>
    <w:rsid w:val="00D92A9E"/>
    <w:rsid w:val="00D932AD"/>
    <w:rsid w:val="00D94821"/>
    <w:rsid w:val="00D950C2"/>
    <w:rsid w:val="00D9526B"/>
    <w:rsid w:val="00D95F6C"/>
    <w:rsid w:val="00D97057"/>
    <w:rsid w:val="00D97573"/>
    <w:rsid w:val="00D97E60"/>
    <w:rsid w:val="00DA0381"/>
    <w:rsid w:val="00DA186D"/>
    <w:rsid w:val="00DA1D29"/>
    <w:rsid w:val="00DA2781"/>
    <w:rsid w:val="00DA28B7"/>
    <w:rsid w:val="00DA3E8E"/>
    <w:rsid w:val="00DA4085"/>
    <w:rsid w:val="00DA5E67"/>
    <w:rsid w:val="00DA60A0"/>
    <w:rsid w:val="00DA616A"/>
    <w:rsid w:val="00DA624F"/>
    <w:rsid w:val="00DA6E48"/>
    <w:rsid w:val="00DB00EE"/>
    <w:rsid w:val="00DB2560"/>
    <w:rsid w:val="00DB34FE"/>
    <w:rsid w:val="00DB3504"/>
    <w:rsid w:val="00DB3569"/>
    <w:rsid w:val="00DB3692"/>
    <w:rsid w:val="00DB3985"/>
    <w:rsid w:val="00DB53B1"/>
    <w:rsid w:val="00DB5655"/>
    <w:rsid w:val="00DB6403"/>
    <w:rsid w:val="00DB6479"/>
    <w:rsid w:val="00DC0635"/>
    <w:rsid w:val="00DC0776"/>
    <w:rsid w:val="00DC08CF"/>
    <w:rsid w:val="00DC0B32"/>
    <w:rsid w:val="00DC1C91"/>
    <w:rsid w:val="00DC2D7C"/>
    <w:rsid w:val="00DC3974"/>
    <w:rsid w:val="00DC3E96"/>
    <w:rsid w:val="00DC56E5"/>
    <w:rsid w:val="00DC6001"/>
    <w:rsid w:val="00DC63E7"/>
    <w:rsid w:val="00DC6BDB"/>
    <w:rsid w:val="00DC6E48"/>
    <w:rsid w:val="00DC7304"/>
    <w:rsid w:val="00DC7E0F"/>
    <w:rsid w:val="00DD01DD"/>
    <w:rsid w:val="00DD02E6"/>
    <w:rsid w:val="00DD0CB9"/>
    <w:rsid w:val="00DD1C3F"/>
    <w:rsid w:val="00DD1DD2"/>
    <w:rsid w:val="00DD1E4F"/>
    <w:rsid w:val="00DD2757"/>
    <w:rsid w:val="00DD2780"/>
    <w:rsid w:val="00DD4491"/>
    <w:rsid w:val="00DD507A"/>
    <w:rsid w:val="00DD61AB"/>
    <w:rsid w:val="00DD644A"/>
    <w:rsid w:val="00DD7CB3"/>
    <w:rsid w:val="00DD7DDB"/>
    <w:rsid w:val="00DD7F66"/>
    <w:rsid w:val="00DE096E"/>
    <w:rsid w:val="00DE0CC5"/>
    <w:rsid w:val="00DE1914"/>
    <w:rsid w:val="00DE21B6"/>
    <w:rsid w:val="00DE267E"/>
    <w:rsid w:val="00DE27B2"/>
    <w:rsid w:val="00DE420C"/>
    <w:rsid w:val="00DE4593"/>
    <w:rsid w:val="00DE490E"/>
    <w:rsid w:val="00DE67D9"/>
    <w:rsid w:val="00DE6840"/>
    <w:rsid w:val="00DE6932"/>
    <w:rsid w:val="00DE79F6"/>
    <w:rsid w:val="00DE7B95"/>
    <w:rsid w:val="00DE7E7C"/>
    <w:rsid w:val="00DF0B0A"/>
    <w:rsid w:val="00DF15BD"/>
    <w:rsid w:val="00DF3ABD"/>
    <w:rsid w:val="00DF3EE3"/>
    <w:rsid w:val="00DF4762"/>
    <w:rsid w:val="00DF587B"/>
    <w:rsid w:val="00DF6E1C"/>
    <w:rsid w:val="00DF7686"/>
    <w:rsid w:val="00DF7AA9"/>
    <w:rsid w:val="00E0037E"/>
    <w:rsid w:val="00E0051A"/>
    <w:rsid w:val="00E00A9E"/>
    <w:rsid w:val="00E00FC5"/>
    <w:rsid w:val="00E02BA0"/>
    <w:rsid w:val="00E0369D"/>
    <w:rsid w:val="00E03FC8"/>
    <w:rsid w:val="00E04158"/>
    <w:rsid w:val="00E046BE"/>
    <w:rsid w:val="00E0486B"/>
    <w:rsid w:val="00E05FD9"/>
    <w:rsid w:val="00E06546"/>
    <w:rsid w:val="00E068AB"/>
    <w:rsid w:val="00E06E6A"/>
    <w:rsid w:val="00E06F95"/>
    <w:rsid w:val="00E10105"/>
    <w:rsid w:val="00E1077E"/>
    <w:rsid w:val="00E10F4A"/>
    <w:rsid w:val="00E118BB"/>
    <w:rsid w:val="00E11E92"/>
    <w:rsid w:val="00E12720"/>
    <w:rsid w:val="00E12A6B"/>
    <w:rsid w:val="00E12AFB"/>
    <w:rsid w:val="00E12B73"/>
    <w:rsid w:val="00E13FC1"/>
    <w:rsid w:val="00E1545C"/>
    <w:rsid w:val="00E1605E"/>
    <w:rsid w:val="00E201BA"/>
    <w:rsid w:val="00E204CD"/>
    <w:rsid w:val="00E21105"/>
    <w:rsid w:val="00E228B1"/>
    <w:rsid w:val="00E22ADB"/>
    <w:rsid w:val="00E22C7E"/>
    <w:rsid w:val="00E2320E"/>
    <w:rsid w:val="00E2334A"/>
    <w:rsid w:val="00E237C1"/>
    <w:rsid w:val="00E239E5"/>
    <w:rsid w:val="00E240E6"/>
    <w:rsid w:val="00E2481C"/>
    <w:rsid w:val="00E258B3"/>
    <w:rsid w:val="00E26138"/>
    <w:rsid w:val="00E267FD"/>
    <w:rsid w:val="00E27D0D"/>
    <w:rsid w:val="00E30310"/>
    <w:rsid w:val="00E30A6C"/>
    <w:rsid w:val="00E30BC5"/>
    <w:rsid w:val="00E30C13"/>
    <w:rsid w:val="00E316D0"/>
    <w:rsid w:val="00E32362"/>
    <w:rsid w:val="00E33875"/>
    <w:rsid w:val="00E3403A"/>
    <w:rsid w:val="00E3486A"/>
    <w:rsid w:val="00E34FBD"/>
    <w:rsid w:val="00E35731"/>
    <w:rsid w:val="00E35862"/>
    <w:rsid w:val="00E35BEC"/>
    <w:rsid w:val="00E35ED3"/>
    <w:rsid w:val="00E37A4F"/>
    <w:rsid w:val="00E37B2E"/>
    <w:rsid w:val="00E37FEA"/>
    <w:rsid w:val="00E4003A"/>
    <w:rsid w:val="00E41628"/>
    <w:rsid w:val="00E4357F"/>
    <w:rsid w:val="00E4436E"/>
    <w:rsid w:val="00E4440F"/>
    <w:rsid w:val="00E47359"/>
    <w:rsid w:val="00E475E1"/>
    <w:rsid w:val="00E47718"/>
    <w:rsid w:val="00E477F5"/>
    <w:rsid w:val="00E50AD2"/>
    <w:rsid w:val="00E51A00"/>
    <w:rsid w:val="00E51C01"/>
    <w:rsid w:val="00E51E14"/>
    <w:rsid w:val="00E53201"/>
    <w:rsid w:val="00E53834"/>
    <w:rsid w:val="00E53C74"/>
    <w:rsid w:val="00E53FA9"/>
    <w:rsid w:val="00E543A7"/>
    <w:rsid w:val="00E54BA9"/>
    <w:rsid w:val="00E55B45"/>
    <w:rsid w:val="00E56267"/>
    <w:rsid w:val="00E5656C"/>
    <w:rsid w:val="00E57757"/>
    <w:rsid w:val="00E57947"/>
    <w:rsid w:val="00E57FC9"/>
    <w:rsid w:val="00E60619"/>
    <w:rsid w:val="00E60A52"/>
    <w:rsid w:val="00E60F7F"/>
    <w:rsid w:val="00E61089"/>
    <w:rsid w:val="00E628C3"/>
    <w:rsid w:val="00E62967"/>
    <w:rsid w:val="00E6348A"/>
    <w:rsid w:val="00E639A3"/>
    <w:rsid w:val="00E63C31"/>
    <w:rsid w:val="00E64402"/>
    <w:rsid w:val="00E64641"/>
    <w:rsid w:val="00E6465F"/>
    <w:rsid w:val="00E64E72"/>
    <w:rsid w:val="00E67563"/>
    <w:rsid w:val="00E675EA"/>
    <w:rsid w:val="00E7082A"/>
    <w:rsid w:val="00E71554"/>
    <w:rsid w:val="00E717E0"/>
    <w:rsid w:val="00E72CB1"/>
    <w:rsid w:val="00E72D7C"/>
    <w:rsid w:val="00E72EA0"/>
    <w:rsid w:val="00E73825"/>
    <w:rsid w:val="00E73F11"/>
    <w:rsid w:val="00E73FBF"/>
    <w:rsid w:val="00E74D30"/>
    <w:rsid w:val="00E75285"/>
    <w:rsid w:val="00E75695"/>
    <w:rsid w:val="00E7579B"/>
    <w:rsid w:val="00E75E0C"/>
    <w:rsid w:val="00E75ECF"/>
    <w:rsid w:val="00E76803"/>
    <w:rsid w:val="00E7696C"/>
    <w:rsid w:val="00E76B88"/>
    <w:rsid w:val="00E771EA"/>
    <w:rsid w:val="00E775EB"/>
    <w:rsid w:val="00E80619"/>
    <w:rsid w:val="00E80946"/>
    <w:rsid w:val="00E80C47"/>
    <w:rsid w:val="00E821DE"/>
    <w:rsid w:val="00E82A99"/>
    <w:rsid w:val="00E832F0"/>
    <w:rsid w:val="00E845D0"/>
    <w:rsid w:val="00E845FE"/>
    <w:rsid w:val="00E8468F"/>
    <w:rsid w:val="00E84C69"/>
    <w:rsid w:val="00E858E7"/>
    <w:rsid w:val="00E85958"/>
    <w:rsid w:val="00E85972"/>
    <w:rsid w:val="00E85E34"/>
    <w:rsid w:val="00E86098"/>
    <w:rsid w:val="00E86C25"/>
    <w:rsid w:val="00E87406"/>
    <w:rsid w:val="00E87883"/>
    <w:rsid w:val="00E902E5"/>
    <w:rsid w:val="00E9089A"/>
    <w:rsid w:val="00E91352"/>
    <w:rsid w:val="00E92A78"/>
    <w:rsid w:val="00E93106"/>
    <w:rsid w:val="00E9343A"/>
    <w:rsid w:val="00E944B2"/>
    <w:rsid w:val="00E95739"/>
    <w:rsid w:val="00E95F29"/>
    <w:rsid w:val="00E96A0C"/>
    <w:rsid w:val="00E96E75"/>
    <w:rsid w:val="00E97860"/>
    <w:rsid w:val="00EA0654"/>
    <w:rsid w:val="00EA096E"/>
    <w:rsid w:val="00EA0EA7"/>
    <w:rsid w:val="00EA12EB"/>
    <w:rsid w:val="00EA135B"/>
    <w:rsid w:val="00EA13AD"/>
    <w:rsid w:val="00EA2D08"/>
    <w:rsid w:val="00EA2E5A"/>
    <w:rsid w:val="00EA2F96"/>
    <w:rsid w:val="00EA3B7B"/>
    <w:rsid w:val="00EA5767"/>
    <w:rsid w:val="00EA61BF"/>
    <w:rsid w:val="00EB10B0"/>
    <w:rsid w:val="00EB1A22"/>
    <w:rsid w:val="00EB1C13"/>
    <w:rsid w:val="00EB1F47"/>
    <w:rsid w:val="00EB2E6A"/>
    <w:rsid w:val="00EB3027"/>
    <w:rsid w:val="00EB33BF"/>
    <w:rsid w:val="00EB3B2E"/>
    <w:rsid w:val="00EB4044"/>
    <w:rsid w:val="00EB44EC"/>
    <w:rsid w:val="00EB4784"/>
    <w:rsid w:val="00EB67A7"/>
    <w:rsid w:val="00EB704E"/>
    <w:rsid w:val="00EB71F3"/>
    <w:rsid w:val="00EB74F1"/>
    <w:rsid w:val="00EC0787"/>
    <w:rsid w:val="00EC081C"/>
    <w:rsid w:val="00EC14CD"/>
    <w:rsid w:val="00EC191E"/>
    <w:rsid w:val="00EC242A"/>
    <w:rsid w:val="00EC2709"/>
    <w:rsid w:val="00EC271E"/>
    <w:rsid w:val="00EC4E37"/>
    <w:rsid w:val="00EC6126"/>
    <w:rsid w:val="00EC64BD"/>
    <w:rsid w:val="00EC69DB"/>
    <w:rsid w:val="00EC7415"/>
    <w:rsid w:val="00EC7A20"/>
    <w:rsid w:val="00EC7F81"/>
    <w:rsid w:val="00ED0201"/>
    <w:rsid w:val="00ED03F0"/>
    <w:rsid w:val="00ED076C"/>
    <w:rsid w:val="00ED0BD2"/>
    <w:rsid w:val="00ED2206"/>
    <w:rsid w:val="00ED25DE"/>
    <w:rsid w:val="00ED29DB"/>
    <w:rsid w:val="00ED36A4"/>
    <w:rsid w:val="00ED3BE6"/>
    <w:rsid w:val="00ED420A"/>
    <w:rsid w:val="00ED4293"/>
    <w:rsid w:val="00ED4971"/>
    <w:rsid w:val="00ED52FC"/>
    <w:rsid w:val="00ED5513"/>
    <w:rsid w:val="00ED5BB5"/>
    <w:rsid w:val="00ED6183"/>
    <w:rsid w:val="00ED70CB"/>
    <w:rsid w:val="00EE0CD4"/>
    <w:rsid w:val="00EE22FD"/>
    <w:rsid w:val="00EE23B9"/>
    <w:rsid w:val="00EE2503"/>
    <w:rsid w:val="00EE2ACC"/>
    <w:rsid w:val="00EE3481"/>
    <w:rsid w:val="00EE3B3F"/>
    <w:rsid w:val="00EE507D"/>
    <w:rsid w:val="00EE5443"/>
    <w:rsid w:val="00EE59A0"/>
    <w:rsid w:val="00EE5D5C"/>
    <w:rsid w:val="00EE6333"/>
    <w:rsid w:val="00EE6A08"/>
    <w:rsid w:val="00EE6B80"/>
    <w:rsid w:val="00EE755F"/>
    <w:rsid w:val="00EF019D"/>
    <w:rsid w:val="00EF04F8"/>
    <w:rsid w:val="00EF1F77"/>
    <w:rsid w:val="00EF2E8D"/>
    <w:rsid w:val="00EF2FFE"/>
    <w:rsid w:val="00EF3454"/>
    <w:rsid w:val="00EF3DD4"/>
    <w:rsid w:val="00EF422D"/>
    <w:rsid w:val="00EF4AEF"/>
    <w:rsid w:val="00EF6B52"/>
    <w:rsid w:val="00EF70C7"/>
    <w:rsid w:val="00F0006B"/>
    <w:rsid w:val="00F014F5"/>
    <w:rsid w:val="00F0156F"/>
    <w:rsid w:val="00F01579"/>
    <w:rsid w:val="00F01C61"/>
    <w:rsid w:val="00F02124"/>
    <w:rsid w:val="00F03F4C"/>
    <w:rsid w:val="00F044C8"/>
    <w:rsid w:val="00F04B0A"/>
    <w:rsid w:val="00F04E94"/>
    <w:rsid w:val="00F051CD"/>
    <w:rsid w:val="00F058E5"/>
    <w:rsid w:val="00F06016"/>
    <w:rsid w:val="00F06C30"/>
    <w:rsid w:val="00F07103"/>
    <w:rsid w:val="00F071AA"/>
    <w:rsid w:val="00F071EA"/>
    <w:rsid w:val="00F079D2"/>
    <w:rsid w:val="00F10019"/>
    <w:rsid w:val="00F10951"/>
    <w:rsid w:val="00F13B0D"/>
    <w:rsid w:val="00F14A5A"/>
    <w:rsid w:val="00F14E90"/>
    <w:rsid w:val="00F152C7"/>
    <w:rsid w:val="00F15F33"/>
    <w:rsid w:val="00F1602A"/>
    <w:rsid w:val="00F16991"/>
    <w:rsid w:val="00F20341"/>
    <w:rsid w:val="00F206A3"/>
    <w:rsid w:val="00F20C72"/>
    <w:rsid w:val="00F20E15"/>
    <w:rsid w:val="00F23083"/>
    <w:rsid w:val="00F23B5A"/>
    <w:rsid w:val="00F254B6"/>
    <w:rsid w:val="00F25D5B"/>
    <w:rsid w:val="00F264B1"/>
    <w:rsid w:val="00F2759C"/>
    <w:rsid w:val="00F27791"/>
    <w:rsid w:val="00F27903"/>
    <w:rsid w:val="00F30CF4"/>
    <w:rsid w:val="00F30D62"/>
    <w:rsid w:val="00F31886"/>
    <w:rsid w:val="00F31E02"/>
    <w:rsid w:val="00F327AB"/>
    <w:rsid w:val="00F34BEF"/>
    <w:rsid w:val="00F34DA5"/>
    <w:rsid w:val="00F35A3B"/>
    <w:rsid w:val="00F36F98"/>
    <w:rsid w:val="00F376CD"/>
    <w:rsid w:val="00F37A7F"/>
    <w:rsid w:val="00F404FF"/>
    <w:rsid w:val="00F408FC"/>
    <w:rsid w:val="00F40B38"/>
    <w:rsid w:val="00F410BE"/>
    <w:rsid w:val="00F412B1"/>
    <w:rsid w:val="00F41D95"/>
    <w:rsid w:val="00F42547"/>
    <w:rsid w:val="00F42F68"/>
    <w:rsid w:val="00F432FB"/>
    <w:rsid w:val="00F450BF"/>
    <w:rsid w:val="00F452EE"/>
    <w:rsid w:val="00F45C7D"/>
    <w:rsid w:val="00F46630"/>
    <w:rsid w:val="00F4750C"/>
    <w:rsid w:val="00F517C0"/>
    <w:rsid w:val="00F527DF"/>
    <w:rsid w:val="00F5410E"/>
    <w:rsid w:val="00F542AA"/>
    <w:rsid w:val="00F54EE0"/>
    <w:rsid w:val="00F55987"/>
    <w:rsid w:val="00F55B22"/>
    <w:rsid w:val="00F56A67"/>
    <w:rsid w:val="00F5746F"/>
    <w:rsid w:val="00F57F7A"/>
    <w:rsid w:val="00F60134"/>
    <w:rsid w:val="00F6028C"/>
    <w:rsid w:val="00F618F2"/>
    <w:rsid w:val="00F63CFA"/>
    <w:rsid w:val="00F64349"/>
    <w:rsid w:val="00F64740"/>
    <w:rsid w:val="00F66196"/>
    <w:rsid w:val="00F669D9"/>
    <w:rsid w:val="00F70061"/>
    <w:rsid w:val="00F700BA"/>
    <w:rsid w:val="00F7080B"/>
    <w:rsid w:val="00F70910"/>
    <w:rsid w:val="00F7146A"/>
    <w:rsid w:val="00F72EF9"/>
    <w:rsid w:val="00F73676"/>
    <w:rsid w:val="00F75C0E"/>
    <w:rsid w:val="00F763AC"/>
    <w:rsid w:val="00F763E0"/>
    <w:rsid w:val="00F7671E"/>
    <w:rsid w:val="00F769E0"/>
    <w:rsid w:val="00F77361"/>
    <w:rsid w:val="00F773D8"/>
    <w:rsid w:val="00F77BE9"/>
    <w:rsid w:val="00F80598"/>
    <w:rsid w:val="00F8067B"/>
    <w:rsid w:val="00F80A0A"/>
    <w:rsid w:val="00F80B1B"/>
    <w:rsid w:val="00F816F2"/>
    <w:rsid w:val="00F8228D"/>
    <w:rsid w:val="00F825B3"/>
    <w:rsid w:val="00F82B3A"/>
    <w:rsid w:val="00F82F23"/>
    <w:rsid w:val="00F8390E"/>
    <w:rsid w:val="00F83E14"/>
    <w:rsid w:val="00F8430A"/>
    <w:rsid w:val="00F84CBB"/>
    <w:rsid w:val="00F84CEC"/>
    <w:rsid w:val="00F85F8C"/>
    <w:rsid w:val="00F8649E"/>
    <w:rsid w:val="00F86969"/>
    <w:rsid w:val="00F86B42"/>
    <w:rsid w:val="00F90C1B"/>
    <w:rsid w:val="00F936AA"/>
    <w:rsid w:val="00F93D12"/>
    <w:rsid w:val="00F9469A"/>
    <w:rsid w:val="00F94AAD"/>
    <w:rsid w:val="00F94E47"/>
    <w:rsid w:val="00F95D2B"/>
    <w:rsid w:val="00F97E6F"/>
    <w:rsid w:val="00FA013D"/>
    <w:rsid w:val="00FA3126"/>
    <w:rsid w:val="00FA3161"/>
    <w:rsid w:val="00FA31D6"/>
    <w:rsid w:val="00FA4339"/>
    <w:rsid w:val="00FA4D62"/>
    <w:rsid w:val="00FA5620"/>
    <w:rsid w:val="00FA5D1C"/>
    <w:rsid w:val="00FA61E8"/>
    <w:rsid w:val="00FA7CE1"/>
    <w:rsid w:val="00FB10AE"/>
    <w:rsid w:val="00FB14DF"/>
    <w:rsid w:val="00FB184E"/>
    <w:rsid w:val="00FB1E97"/>
    <w:rsid w:val="00FB330F"/>
    <w:rsid w:val="00FB3FF1"/>
    <w:rsid w:val="00FB485D"/>
    <w:rsid w:val="00FB50E8"/>
    <w:rsid w:val="00FB56B1"/>
    <w:rsid w:val="00FB5A3D"/>
    <w:rsid w:val="00FB7A9E"/>
    <w:rsid w:val="00FB7CD0"/>
    <w:rsid w:val="00FB7F2A"/>
    <w:rsid w:val="00FC04A2"/>
    <w:rsid w:val="00FC0BB7"/>
    <w:rsid w:val="00FC31AA"/>
    <w:rsid w:val="00FC3D48"/>
    <w:rsid w:val="00FC4F46"/>
    <w:rsid w:val="00FC589F"/>
    <w:rsid w:val="00FC5958"/>
    <w:rsid w:val="00FC604D"/>
    <w:rsid w:val="00FC6306"/>
    <w:rsid w:val="00FC6751"/>
    <w:rsid w:val="00FC794C"/>
    <w:rsid w:val="00FD0A0A"/>
    <w:rsid w:val="00FD1443"/>
    <w:rsid w:val="00FD14B7"/>
    <w:rsid w:val="00FD254A"/>
    <w:rsid w:val="00FD293A"/>
    <w:rsid w:val="00FD2FED"/>
    <w:rsid w:val="00FD69BA"/>
    <w:rsid w:val="00FD6A61"/>
    <w:rsid w:val="00FD7633"/>
    <w:rsid w:val="00FE09CD"/>
    <w:rsid w:val="00FE1BA5"/>
    <w:rsid w:val="00FE31CC"/>
    <w:rsid w:val="00FE4D74"/>
    <w:rsid w:val="00FE77D0"/>
    <w:rsid w:val="00FF034E"/>
    <w:rsid w:val="00FF0EB5"/>
    <w:rsid w:val="00FF21B6"/>
    <w:rsid w:val="00FF21D0"/>
    <w:rsid w:val="00FF3192"/>
    <w:rsid w:val="00FF3D27"/>
    <w:rsid w:val="00FF4108"/>
    <w:rsid w:val="00FF4816"/>
    <w:rsid w:val="00FF548E"/>
    <w:rsid w:val="00FF56E2"/>
    <w:rsid w:val="00FF583C"/>
    <w:rsid w:val="00FF58E3"/>
    <w:rsid w:val="00FF6A6E"/>
    <w:rsid w:val="00FF7040"/>
    <w:rsid w:val="09D38102"/>
    <w:rsid w:val="0AB6012F"/>
    <w:rsid w:val="0C299DB2"/>
    <w:rsid w:val="14D4F52C"/>
    <w:rsid w:val="1668624D"/>
    <w:rsid w:val="1A7F2EDE"/>
    <w:rsid w:val="1B03C706"/>
    <w:rsid w:val="24DFF47D"/>
    <w:rsid w:val="268C3B60"/>
    <w:rsid w:val="275C2BB9"/>
    <w:rsid w:val="2C4ED52F"/>
    <w:rsid w:val="30695FC2"/>
    <w:rsid w:val="347CFE11"/>
    <w:rsid w:val="39033493"/>
    <w:rsid w:val="3A8A9394"/>
    <w:rsid w:val="3C253DED"/>
    <w:rsid w:val="3C42E6AE"/>
    <w:rsid w:val="3E101BCB"/>
    <w:rsid w:val="3F3E6514"/>
    <w:rsid w:val="403C72A8"/>
    <w:rsid w:val="40E69241"/>
    <w:rsid w:val="42459302"/>
    <w:rsid w:val="43FAFE61"/>
    <w:rsid w:val="4E650FC9"/>
    <w:rsid w:val="50150CFB"/>
    <w:rsid w:val="552B623C"/>
    <w:rsid w:val="5585908D"/>
    <w:rsid w:val="5D86722F"/>
    <w:rsid w:val="5F6F5556"/>
    <w:rsid w:val="61F1DC8E"/>
    <w:rsid w:val="64920C9F"/>
    <w:rsid w:val="64CD0C1D"/>
    <w:rsid w:val="6516C0A1"/>
    <w:rsid w:val="6873CF1D"/>
    <w:rsid w:val="6948482B"/>
    <w:rsid w:val="698D3D08"/>
    <w:rsid w:val="69D0B13F"/>
    <w:rsid w:val="6A0C83A0"/>
    <w:rsid w:val="70BDEC35"/>
    <w:rsid w:val="759A4414"/>
    <w:rsid w:val="778532FF"/>
    <w:rsid w:val="7CFBF9C5"/>
    <w:rsid w:val="7DC4A732"/>
    <w:rsid w:val="7ECBD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E15566"/>
  <w15:chartTrackingRefBased/>
  <w15:docId w15:val="{C6CD8CE2-C811-4091-938F-0AA13B257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footer" w:uiPriority="99"/>
    <w:lsdException w:name="caption" w:semiHidden="1" w:unhideWhenUsed="1" w:qFormat="1"/>
    <w:lsdException w:name="table of figures" w:uiPriority="99"/>
    <w:lsdException w:name="footnote reference" w:uiPriority="99"/>
    <w:lsdException w:name="annotation reference" w:uiPriority="99"/>
    <w:lsdException w:name="Title" w:qFormat="1"/>
    <w:lsdException w:name="Hyperlink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0918AF"/>
    <w:pPr>
      <w:spacing w:before="60" w:after="40"/>
      <w:jc w:val="both"/>
    </w:pPr>
    <w:rPr>
      <w:sz w:val="22"/>
      <w:szCs w:val="22"/>
      <w:lang w:eastAsia="cs-CZ"/>
    </w:rPr>
  </w:style>
  <w:style w:type="paragraph" w:styleId="Nadpis1">
    <w:name w:val="heading 1"/>
    <w:basedOn w:val="Normlny"/>
    <w:next w:val="Normlny"/>
    <w:link w:val="Nadpis1Char"/>
    <w:autoRedefine/>
    <w:qFormat/>
    <w:rsid w:val="0099547C"/>
    <w:pPr>
      <w:keepNext/>
      <w:numPr>
        <w:numId w:val="21"/>
      </w:numPr>
      <w:tabs>
        <w:tab w:val="left" w:pos="567"/>
      </w:tabs>
      <w:spacing w:before="360" w:after="120"/>
      <w:ind w:left="567" w:hanging="567"/>
      <w:outlineLvl w:val="0"/>
    </w:pPr>
    <w:rPr>
      <w:b/>
      <w:bCs/>
      <w:color w:val="000000"/>
      <w:kern w:val="28"/>
      <w:sz w:val="28"/>
      <w:szCs w:val="24"/>
    </w:rPr>
  </w:style>
  <w:style w:type="paragraph" w:styleId="Nadpis2">
    <w:name w:val="heading 2"/>
    <w:basedOn w:val="Normlny"/>
    <w:next w:val="Normlny"/>
    <w:autoRedefine/>
    <w:qFormat/>
    <w:rsid w:val="009554BA"/>
    <w:pPr>
      <w:keepNext/>
      <w:numPr>
        <w:ilvl w:val="1"/>
        <w:numId w:val="21"/>
      </w:numPr>
      <w:tabs>
        <w:tab w:val="left" w:pos="567"/>
      </w:tabs>
      <w:spacing w:before="240" w:after="120"/>
      <w:outlineLvl w:val="1"/>
    </w:pPr>
    <w:rPr>
      <w:color w:val="000000"/>
    </w:rPr>
  </w:style>
  <w:style w:type="paragraph" w:styleId="Nadpis3">
    <w:name w:val="heading 3"/>
    <w:basedOn w:val="Normlny"/>
    <w:next w:val="Normlny"/>
    <w:autoRedefine/>
    <w:qFormat/>
    <w:rsid w:val="00314FD9"/>
    <w:pPr>
      <w:keepNext/>
      <w:numPr>
        <w:ilvl w:val="2"/>
        <w:numId w:val="21"/>
      </w:numPr>
      <w:tabs>
        <w:tab w:val="left" w:pos="709"/>
      </w:tabs>
      <w:spacing w:before="240" w:after="120"/>
      <w:outlineLvl w:val="2"/>
    </w:pPr>
    <w:rPr>
      <w:iCs/>
      <w:color w:val="000000"/>
    </w:rPr>
  </w:style>
  <w:style w:type="paragraph" w:styleId="Nadpis4">
    <w:name w:val="heading 4"/>
    <w:basedOn w:val="Normlny"/>
    <w:next w:val="Normlny"/>
    <w:qFormat/>
    <w:rsid w:val="00E87406"/>
    <w:pPr>
      <w:keepNext/>
      <w:numPr>
        <w:ilvl w:val="3"/>
        <w:numId w:val="21"/>
      </w:numPr>
      <w:tabs>
        <w:tab w:val="left" w:pos="1134"/>
      </w:tabs>
      <w:spacing w:before="240" w:after="120"/>
      <w:ind w:left="993" w:hanging="993"/>
      <w:outlineLvl w:val="3"/>
    </w:pPr>
    <w:rPr>
      <w:bCs/>
      <w:i/>
      <w:color w:val="000000"/>
      <w:sz w:val="26"/>
      <w:u w:val="single"/>
    </w:rPr>
  </w:style>
  <w:style w:type="paragraph" w:styleId="Nadpis5">
    <w:name w:val="heading 5"/>
    <w:basedOn w:val="Normlny"/>
    <w:next w:val="Normlny"/>
    <w:rsid w:val="00060C53"/>
    <w:pPr>
      <w:numPr>
        <w:ilvl w:val="4"/>
        <w:numId w:val="21"/>
      </w:numPr>
      <w:spacing w:after="60"/>
      <w:outlineLvl w:val="4"/>
    </w:pPr>
    <w:rPr>
      <w:bCs/>
    </w:rPr>
  </w:style>
  <w:style w:type="paragraph" w:styleId="Nadpis6">
    <w:name w:val="heading 6"/>
    <w:basedOn w:val="Normlny"/>
    <w:next w:val="Normlny"/>
    <w:pPr>
      <w:numPr>
        <w:ilvl w:val="5"/>
        <w:numId w:val="21"/>
      </w:numPr>
      <w:spacing w:before="240" w:after="60"/>
      <w:outlineLvl w:val="5"/>
    </w:pPr>
    <w:rPr>
      <w:i/>
      <w:iCs/>
    </w:rPr>
  </w:style>
  <w:style w:type="paragraph" w:styleId="Nadpis7">
    <w:name w:val="heading 7"/>
    <w:basedOn w:val="Normlny"/>
    <w:next w:val="Normlny"/>
    <w:pPr>
      <w:numPr>
        <w:ilvl w:val="6"/>
        <w:numId w:val="21"/>
      </w:numPr>
      <w:spacing w:before="240" w:after="60"/>
      <w:outlineLvl w:val="6"/>
    </w:pPr>
  </w:style>
  <w:style w:type="paragraph" w:styleId="Nadpis8">
    <w:name w:val="heading 8"/>
    <w:basedOn w:val="Normlny"/>
    <w:next w:val="Normlny"/>
    <w:pPr>
      <w:numPr>
        <w:ilvl w:val="7"/>
        <w:numId w:val="2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pPr>
      <w:numPr>
        <w:ilvl w:val="8"/>
        <w:numId w:val="21"/>
      </w:num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paragraph" w:styleId="Obsah1">
    <w:name w:val="toc 1"/>
    <w:basedOn w:val="Normlny"/>
    <w:next w:val="Normlny"/>
    <w:autoRedefine/>
    <w:uiPriority w:val="39"/>
    <w:rsid w:val="005313A5"/>
    <w:pPr>
      <w:tabs>
        <w:tab w:val="left" w:pos="426"/>
        <w:tab w:val="right" w:leader="dot" w:pos="9355"/>
      </w:tabs>
      <w:spacing w:before="120"/>
    </w:pPr>
    <w:rPr>
      <w:b/>
      <w:bCs/>
      <w:szCs w:val="24"/>
      <w:lang w:eastAsia="en-US"/>
    </w:rPr>
  </w:style>
  <w:style w:type="paragraph" w:customStyle="1" w:styleId="zarkaprv">
    <w:name w:val="zarážka prvá"/>
    <w:basedOn w:val="Normlny"/>
    <w:pPr>
      <w:numPr>
        <w:numId w:val="1"/>
      </w:numPr>
      <w:tabs>
        <w:tab w:val="clear" w:pos="360"/>
        <w:tab w:val="left" w:pos="530"/>
      </w:tabs>
      <w:spacing w:before="40"/>
      <w:ind w:left="510" w:hanging="510"/>
    </w:pPr>
  </w:style>
  <w:style w:type="paragraph" w:styleId="Obsah2">
    <w:name w:val="toc 2"/>
    <w:basedOn w:val="Normlny"/>
    <w:next w:val="Normlny"/>
    <w:autoRedefine/>
    <w:uiPriority w:val="39"/>
    <w:rsid w:val="00D33F32"/>
    <w:pPr>
      <w:tabs>
        <w:tab w:val="left" w:pos="709"/>
        <w:tab w:val="left" w:pos="880"/>
        <w:tab w:val="right" w:leader="dot" w:pos="9355"/>
      </w:tabs>
      <w:spacing w:before="40"/>
      <w:ind w:left="221"/>
    </w:pPr>
    <w:rPr>
      <w:b/>
      <w:bCs/>
      <w:noProof/>
      <w:szCs w:val="20"/>
    </w:rPr>
  </w:style>
  <w:style w:type="paragraph" w:customStyle="1" w:styleId="zarkadruh">
    <w:name w:val="zarážka druhá"/>
    <w:basedOn w:val="Normlny"/>
    <w:pPr>
      <w:numPr>
        <w:numId w:val="2"/>
      </w:numPr>
      <w:ind w:left="794" w:hanging="227"/>
    </w:pPr>
  </w:style>
  <w:style w:type="paragraph" w:styleId="Obsah3">
    <w:name w:val="toc 3"/>
    <w:basedOn w:val="Normlny"/>
    <w:next w:val="Normlny"/>
    <w:autoRedefine/>
    <w:uiPriority w:val="39"/>
    <w:rsid w:val="00D33F32"/>
    <w:pPr>
      <w:tabs>
        <w:tab w:val="left" w:pos="1134"/>
        <w:tab w:val="right" w:leader="dot" w:pos="9355"/>
      </w:tabs>
      <w:ind w:left="442"/>
    </w:pPr>
    <w:rPr>
      <w:b/>
      <w:bCs/>
      <w:i/>
      <w:iCs/>
      <w:noProof/>
      <w:szCs w:val="20"/>
    </w:rPr>
  </w:style>
  <w:style w:type="paragraph" w:styleId="Obsah4">
    <w:name w:val="toc 4"/>
    <w:basedOn w:val="Normlny"/>
    <w:next w:val="Normlny"/>
    <w:autoRedefine/>
    <w:uiPriority w:val="39"/>
    <w:rsid w:val="00C66321"/>
    <w:pPr>
      <w:tabs>
        <w:tab w:val="left" w:pos="1418"/>
        <w:tab w:val="right" w:leader="dot" w:pos="9355"/>
      </w:tabs>
      <w:ind w:left="658"/>
    </w:pPr>
    <w:rPr>
      <w:i/>
      <w:sz w:val="20"/>
      <w:szCs w:val="18"/>
    </w:rPr>
  </w:style>
  <w:style w:type="paragraph" w:styleId="Obsah5">
    <w:name w:val="toc 5"/>
    <w:basedOn w:val="Normlny"/>
    <w:next w:val="Normlny"/>
    <w:autoRedefine/>
    <w:uiPriority w:val="39"/>
    <w:pPr>
      <w:ind w:left="880"/>
    </w:pPr>
    <w:rPr>
      <w:rFonts w:ascii="Calibri" w:hAnsi="Calibri"/>
      <w:sz w:val="18"/>
      <w:szCs w:val="18"/>
    </w:rPr>
  </w:style>
  <w:style w:type="paragraph" w:styleId="Obsah6">
    <w:name w:val="toc 6"/>
    <w:basedOn w:val="Normlny"/>
    <w:next w:val="Normlny"/>
    <w:autoRedefine/>
    <w:uiPriority w:val="39"/>
    <w:pPr>
      <w:ind w:left="1100"/>
    </w:pPr>
    <w:rPr>
      <w:rFonts w:ascii="Calibri" w:hAnsi="Calibri"/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pPr>
      <w:ind w:left="1320"/>
    </w:pPr>
    <w:rPr>
      <w:rFonts w:ascii="Calibri" w:hAnsi="Calibri"/>
      <w:sz w:val="18"/>
      <w:szCs w:val="18"/>
    </w:rPr>
  </w:style>
  <w:style w:type="paragraph" w:styleId="Obsah8">
    <w:name w:val="toc 8"/>
    <w:basedOn w:val="Normlny"/>
    <w:next w:val="Normlny"/>
    <w:autoRedefine/>
    <w:uiPriority w:val="39"/>
    <w:pPr>
      <w:ind w:left="1540"/>
    </w:pPr>
    <w:rPr>
      <w:rFonts w:ascii="Calibri" w:hAnsi="Calibri"/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pPr>
      <w:ind w:left="1760"/>
    </w:pPr>
    <w:rPr>
      <w:rFonts w:ascii="Calibri" w:hAnsi="Calibri"/>
      <w:sz w:val="18"/>
      <w:szCs w:val="18"/>
    </w:rPr>
  </w:style>
  <w:style w:type="paragraph" w:customStyle="1" w:styleId="odrkaprv">
    <w:name w:val="odrážka prvá"/>
    <w:basedOn w:val="Normlny"/>
    <w:rsid w:val="00E72EA0"/>
    <w:pPr>
      <w:numPr>
        <w:numId w:val="4"/>
      </w:numPr>
      <w:spacing w:before="20" w:after="20"/>
    </w:pPr>
    <w:rPr>
      <w:szCs w:val="20"/>
      <w:lang w:eastAsia="sk-SK"/>
    </w:rPr>
  </w:style>
  <w:style w:type="paragraph" w:customStyle="1" w:styleId="tlodskok11pt">
    <w:name w:val="Štýl odskok + 11 pt"/>
    <w:basedOn w:val="odskok"/>
    <w:rsid w:val="00145EC1"/>
    <w:pPr>
      <w:numPr>
        <w:numId w:val="0"/>
      </w:numPr>
      <w:spacing w:before="0"/>
      <w:ind w:left="397"/>
    </w:pPr>
    <w:rPr>
      <w:i/>
      <w:szCs w:val="24"/>
      <w:lang w:eastAsia="sk-SK"/>
    </w:rPr>
  </w:style>
  <w:style w:type="table" w:styleId="Mriekatabuky1">
    <w:name w:val="Table Grid 1"/>
    <w:basedOn w:val="Normlnatabuka"/>
    <w:rsid w:val="00711F4D"/>
    <w:pPr>
      <w:snapToGrid w:val="0"/>
      <w:spacing w:before="80" w:after="80"/>
      <w:jc w:val="both"/>
    </w:pPr>
    <w:rPr>
      <w:rFonts w:eastAsia="SimSu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poznmkypodiarou">
    <w:name w:val="footnote text"/>
    <w:basedOn w:val="Normlny"/>
    <w:link w:val="TextpoznmkypodiarouChar"/>
    <w:uiPriority w:val="99"/>
    <w:semiHidden/>
    <w:rsid w:val="00930B4D"/>
    <w:rPr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rsid w:val="00930B4D"/>
    <w:rPr>
      <w:vertAlign w:val="superscript"/>
    </w:rPr>
  </w:style>
  <w:style w:type="paragraph" w:customStyle="1" w:styleId="Zkladntext21">
    <w:name w:val="Základný text 21"/>
    <w:basedOn w:val="Normlny"/>
    <w:rsid w:val="00A1072F"/>
    <w:rPr>
      <w:rFonts w:ascii="Arial" w:hAnsi="Arial"/>
      <w:sz w:val="24"/>
      <w:szCs w:val="20"/>
      <w:lang w:eastAsia="sk-SK"/>
    </w:rPr>
  </w:style>
  <w:style w:type="paragraph" w:customStyle="1" w:styleId="tlNadpis2Pred12pt">
    <w:name w:val="Štýl Nadpis 2 + Pred:  12 pt"/>
    <w:basedOn w:val="Nadpis2"/>
    <w:rsid w:val="001C7F12"/>
    <w:pPr>
      <w:spacing w:before="60"/>
    </w:pPr>
    <w:rPr>
      <w:szCs w:val="20"/>
    </w:rPr>
  </w:style>
  <w:style w:type="paragraph" w:customStyle="1" w:styleId="odskok">
    <w:name w:val="odskok"/>
    <w:basedOn w:val="Normlny"/>
    <w:rsid w:val="007A3F8A"/>
    <w:pPr>
      <w:numPr>
        <w:numId w:val="3"/>
      </w:numPr>
      <w:spacing w:before="40"/>
      <w:ind w:left="340" w:hanging="340"/>
    </w:pPr>
  </w:style>
  <w:style w:type="table" w:styleId="Mriekatabuky">
    <w:name w:val="Table Grid"/>
    <w:basedOn w:val="Normlnatabuka"/>
    <w:rsid w:val="009D1FDD"/>
    <w:pPr>
      <w:spacing w:before="80" w:after="8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y">
    <w:name w:val="tabulky"/>
    <w:basedOn w:val="Normlny"/>
    <w:semiHidden/>
    <w:rsid w:val="00905790"/>
    <w:pPr>
      <w:spacing w:before="120"/>
    </w:pPr>
    <w:rPr>
      <w:rFonts w:ascii="Arial" w:hAnsi="Arial"/>
      <w:lang w:eastAsia="sk-SK"/>
    </w:rPr>
  </w:style>
  <w:style w:type="paragraph" w:customStyle="1" w:styleId="tttt">
    <w:name w:val="tttt"/>
    <w:basedOn w:val="Normlny"/>
    <w:autoRedefine/>
    <w:semiHidden/>
    <w:rsid w:val="00905790"/>
    <w:pPr>
      <w:spacing w:before="120"/>
    </w:pPr>
    <w:rPr>
      <w:rFonts w:ascii="Arial" w:hAnsi="Arial"/>
      <w:lang w:eastAsia="sk-SK"/>
    </w:rPr>
  </w:style>
  <w:style w:type="character" w:styleId="Hypertextovprepojenie">
    <w:name w:val="Hyperlink"/>
    <w:uiPriority w:val="99"/>
    <w:rsid w:val="00905790"/>
    <w:rPr>
      <w:color w:val="0000FF"/>
      <w:u w:val="single"/>
    </w:rPr>
  </w:style>
  <w:style w:type="character" w:styleId="slostrany">
    <w:name w:val="page number"/>
    <w:basedOn w:val="Predvolenpsmoodseku"/>
    <w:semiHidden/>
    <w:rsid w:val="00905790"/>
  </w:style>
  <w:style w:type="numbering" w:customStyle="1" w:styleId="tlSodrkami">
    <w:name w:val="Štýl S odrážkami"/>
    <w:basedOn w:val="Bezzoznamu"/>
    <w:semiHidden/>
    <w:rsid w:val="00905790"/>
    <w:pPr>
      <w:numPr>
        <w:numId w:val="5"/>
      </w:numPr>
    </w:pPr>
  </w:style>
  <w:style w:type="numbering" w:styleId="111111">
    <w:name w:val="Outline List 2"/>
    <w:basedOn w:val="Bezzoznamu"/>
    <w:semiHidden/>
    <w:rsid w:val="00905790"/>
    <w:pPr>
      <w:numPr>
        <w:numId w:val="11"/>
      </w:numPr>
    </w:pPr>
  </w:style>
  <w:style w:type="numbering" w:styleId="1ai">
    <w:name w:val="Outline List 1"/>
    <w:basedOn w:val="Bezzoznamu"/>
    <w:semiHidden/>
    <w:rsid w:val="00905790"/>
    <w:pPr>
      <w:numPr>
        <w:numId w:val="12"/>
      </w:numPr>
    </w:pPr>
  </w:style>
  <w:style w:type="paragraph" w:styleId="AdresaHTML">
    <w:name w:val="HTML Address"/>
    <w:basedOn w:val="Normlny"/>
    <w:semiHidden/>
    <w:rsid w:val="00905790"/>
    <w:pPr>
      <w:spacing w:before="120"/>
      <w:ind w:firstLine="737"/>
    </w:pPr>
    <w:rPr>
      <w:rFonts w:ascii="Arial" w:hAnsi="Arial"/>
      <w:i/>
      <w:iCs/>
      <w:lang w:eastAsia="sk-SK"/>
    </w:rPr>
  </w:style>
  <w:style w:type="paragraph" w:styleId="Adresanaoblke">
    <w:name w:val="envelope address"/>
    <w:basedOn w:val="Normlny"/>
    <w:semiHidden/>
    <w:rsid w:val="00905790"/>
    <w:pPr>
      <w:framePr w:w="7920" w:h="1980" w:hRule="exact" w:hSpace="141" w:wrap="auto" w:hAnchor="page" w:xAlign="center" w:yAlign="bottom"/>
      <w:spacing w:before="120"/>
      <w:ind w:left="2880" w:firstLine="737"/>
    </w:pPr>
    <w:rPr>
      <w:rFonts w:ascii="Arial" w:hAnsi="Arial" w:cs="Arial"/>
      <w:sz w:val="24"/>
      <w:szCs w:val="24"/>
      <w:lang w:eastAsia="sk-SK"/>
    </w:rPr>
  </w:style>
  <w:style w:type="character" w:styleId="CitciaHTML">
    <w:name w:val="HTML Cite"/>
    <w:semiHidden/>
    <w:rsid w:val="00905790"/>
    <w:rPr>
      <w:i/>
      <w:iCs/>
    </w:rPr>
  </w:style>
  <w:style w:type="character" w:styleId="sloriadka">
    <w:name w:val="line number"/>
    <w:basedOn w:val="Predvolenpsmoodseku"/>
    <w:semiHidden/>
    <w:rsid w:val="00905790"/>
  </w:style>
  <w:style w:type="paragraph" w:styleId="slovanzoznam">
    <w:name w:val="List Number"/>
    <w:basedOn w:val="Normlny"/>
    <w:semiHidden/>
    <w:rsid w:val="00905790"/>
    <w:pPr>
      <w:numPr>
        <w:numId w:val="6"/>
      </w:numPr>
      <w:spacing w:before="120"/>
    </w:pPr>
    <w:rPr>
      <w:rFonts w:ascii="Arial" w:hAnsi="Arial"/>
      <w:lang w:eastAsia="sk-SK"/>
    </w:rPr>
  </w:style>
  <w:style w:type="paragraph" w:styleId="slovanzoznam2">
    <w:name w:val="List Number 2"/>
    <w:basedOn w:val="Normlny"/>
    <w:semiHidden/>
    <w:rsid w:val="00905790"/>
    <w:pPr>
      <w:numPr>
        <w:numId w:val="7"/>
      </w:numPr>
      <w:spacing w:before="120"/>
    </w:pPr>
    <w:rPr>
      <w:rFonts w:ascii="Arial" w:hAnsi="Arial"/>
      <w:lang w:eastAsia="sk-SK"/>
    </w:rPr>
  </w:style>
  <w:style w:type="paragraph" w:styleId="slovanzoznam3">
    <w:name w:val="List Number 3"/>
    <w:basedOn w:val="Normlny"/>
    <w:semiHidden/>
    <w:rsid w:val="00905790"/>
    <w:pPr>
      <w:numPr>
        <w:numId w:val="8"/>
      </w:numPr>
      <w:spacing w:before="120"/>
    </w:pPr>
    <w:rPr>
      <w:rFonts w:ascii="Arial" w:hAnsi="Arial"/>
      <w:lang w:eastAsia="sk-SK"/>
    </w:rPr>
  </w:style>
  <w:style w:type="paragraph" w:styleId="slovanzoznam4">
    <w:name w:val="List Number 4"/>
    <w:basedOn w:val="Normlny"/>
    <w:semiHidden/>
    <w:rsid w:val="00905790"/>
    <w:pPr>
      <w:numPr>
        <w:numId w:val="9"/>
      </w:numPr>
      <w:spacing w:before="120"/>
    </w:pPr>
    <w:rPr>
      <w:rFonts w:ascii="Arial" w:hAnsi="Arial"/>
      <w:lang w:eastAsia="sk-SK"/>
    </w:rPr>
  </w:style>
  <w:style w:type="paragraph" w:styleId="slovanzoznam5">
    <w:name w:val="List Number 5"/>
    <w:basedOn w:val="Normlny"/>
    <w:semiHidden/>
    <w:rsid w:val="00905790"/>
    <w:pPr>
      <w:numPr>
        <w:numId w:val="10"/>
      </w:numPr>
      <w:spacing w:before="120"/>
    </w:pPr>
    <w:rPr>
      <w:rFonts w:ascii="Arial" w:hAnsi="Arial"/>
      <w:lang w:eastAsia="sk-SK"/>
    </w:rPr>
  </w:style>
  <w:style w:type="numbering" w:styleId="lnokalebosekcia">
    <w:name w:val="Outline List 3"/>
    <w:basedOn w:val="Bezzoznamu"/>
    <w:semiHidden/>
    <w:rsid w:val="00905790"/>
    <w:pPr>
      <w:numPr>
        <w:numId w:val="13"/>
      </w:numPr>
    </w:pPr>
  </w:style>
  <w:style w:type="paragraph" w:styleId="Dtum">
    <w:name w:val="Date"/>
    <w:basedOn w:val="Normlny"/>
    <w:next w:val="Normlny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character" w:styleId="DefinciaHTML">
    <w:name w:val="HTML Definition"/>
    <w:semiHidden/>
    <w:rsid w:val="00905790"/>
    <w:rPr>
      <w:i/>
      <w:iCs/>
    </w:rPr>
  </w:style>
  <w:style w:type="table" w:styleId="Detailntabuka1">
    <w:name w:val="Table Subtle 1"/>
    <w:basedOn w:val="Normlnatabuka"/>
    <w:semiHidden/>
    <w:rsid w:val="00905790"/>
    <w:pPr>
      <w:spacing w:before="120"/>
      <w:ind w:firstLine="737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Detailntabuka2">
    <w:name w:val="Table Subtle 2"/>
    <w:basedOn w:val="Normlnatabuka"/>
    <w:semiHidden/>
    <w:rsid w:val="00905790"/>
    <w:pPr>
      <w:spacing w:before="120"/>
      <w:ind w:firstLine="737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gantntabuka">
    <w:name w:val="Table Elegant"/>
    <w:basedOn w:val="Normlnatabuka"/>
    <w:semiHidden/>
    <w:rsid w:val="00905790"/>
    <w:pPr>
      <w:spacing w:before="120"/>
      <w:ind w:firstLine="737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1">
    <w:name w:val="Table Colorful 1"/>
    <w:basedOn w:val="Normlnatabuka"/>
    <w:semiHidden/>
    <w:rsid w:val="00905790"/>
    <w:pPr>
      <w:spacing w:before="120"/>
      <w:ind w:firstLine="737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2">
    <w:name w:val="Table Colorful 2"/>
    <w:basedOn w:val="Normlnatabuka"/>
    <w:semiHidden/>
    <w:rsid w:val="00905790"/>
    <w:pPr>
      <w:spacing w:before="120"/>
      <w:ind w:firstLine="737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3">
    <w:name w:val="Table Colorful 3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lavikasprvy">
    <w:name w:val="Message Header"/>
    <w:basedOn w:val="Normlny"/>
    <w:semiHidden/>
    <w:rsid w:val="009057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120"/>
      <w:ind w:left="1134" w:hanging="1134"/>
    </w:pPr>
    <w:rPr>
      <w:rFonts w:ascii="Arial" w:hAnsi="Arial" w:cs="Arial"/>
      <w:sz w:val="24"/>
      <w:szCs w:val="24"/>
      <w:lang w:eastAsia="sk-SK"/>
    </w:rPr>
  </w:style>
  <w:style w:type="table" w:styleId="Jednoduchtabuka1">
    <w:name w:val="Table Simple 1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ka2">
    <w:name w:val="Table Simple 2"/>
    <w:basedOn w:val="Normlnatabuka"/>
    <w:semiHidden/>
    <w:rsid w:val="00905790"/>
    <w:pPr>
      <w:spacing w:before="120"/>
      <w:ind w:firstLine="737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ka3">
    <w:name w:val="Table Simple 3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Klasicktabuka1">
    <w:name w:val="Table Classic 1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2">
    <w:name w:val="Table Classic 2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3">
    <w:name w:val="Table Classic 3"/>
    <w:basedOn w:val="Normlnatabuka"/>
    <w:semiHidden/>
    <w:rsid w:val="00905790"/>
    <w:pPr>
      <w:spacing w:before="120"/>
      <w:ind w:firstLine="737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4">
    <w:name w:val="Table Classic 4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KlvesnicaHTML">
    <w:name w:val="HTML Keyboard"/>
    <w:semiHidden/>
    <w:rsid w:val="00905790"/>
    <w:rPr>
      <w:rFonts w:ascii="Courier New" w:hAnsi="Courier New" w:cs="Courier New"/>
      <w:sz w:val="20"/>
      <w:szCs w:val="20"/>
    </w:rPr>
  </w:style>
  <w:style w:type="character" w:styleId="KdHTML">
    <w:name w:val="HTML Code"/>
    <w:semiHidden/>
    <w:rsid w:val="00905790"/>
    <w:rPr>
      <w:rFonts w:ascii="Courier New" w:hAnsi="Courier New" w:cs="Courier New"/>
      <w:sz w:val="20"/>
      <w:szCs w:val="20"/>
    </w:rPr>
  </w:style>
  <w:style w:type="table" w:styleId="Moderntabuka">
    <w:name w:val="Table Contemporary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Motvtabuky">
    <w:name w:val="Table Theme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2">
    <w:name w:val="Table Grid 2"/>
    <w:basedOn w:val="Normlnatabuka"/>
    <w:semiHidden/>
    <w:rsid w:val="00905790"/>
    <w:pPr>
      <w:spacing w:before="120"/>
      <w:ind w:firstLine="737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3">
    <w:name w:val="Table Grid 3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4">
    <w:name w:val="Table Grid 4"/>
    <w:basedOn w:val="Normlnatabuka"/>
    <w:semiHidden/>
    <w:rsid w:val="00905790"/>
    <w:pPr>
      <w:spacing w:before="120"/>
      <w:ind w:firstLine="737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5">
    <w:name w:val="Table Grid 5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6">
    <w:name w:val="Table Grid 6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7">
    <w:name w:val="Table Grid 7"/>
    <w:basedOn w:val="Normlnatabuka"/>
    <w:semiHidden/>
    <w:rsid w:val="00905790"/>
    <w:pPr>
      <w:spacing w:before="120"/>
      <w:ind w:firstLine="737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8">
    <w:name w:val="Table Grid 8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adpispoznmky">
    <w:name w:val="Note Heading"/>
    <w:basedOn w:val="Normlny"/>
    <w:next w:val="Normlny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paragraph" w:styleId="Nzov">
    <w:name w:val="Title"/>
    <w:basedOn w:val="Normlny"/>
    <w:link w:val="NzovChar"/>
    <w:qFormat/>
    <w:rsid w:val="00B52927"/>
    <w:pPr>
      <w:spacing w:before="240" w:after="60"/>
      <w:ind w:firstLine="737"/>
      <w:jc w:val="center"/>
      <w:outlineLvl w:val="0"/>
    </w:pPr>
    <w:rPr>
      <w:b/>
      <w:bCs/>
      <w:kern w:val="28"/>
      <w:sz w:val="32"/>
      <w:szCs w:val="32"/>
      <w:lang w:eastAsia="sk-SK"/>
    </w:rPr>
  </w:style>
  <w:style w:type="paragraph" w:styleId="Normlnywebov">
    <w:name w:val="Normal (Web)"/>
    <w:basedOn w:val="Normlny"/>
    <w:semiHidden/>
    <w:rsid w:val="00905790"/>
    <w:pPr>
      <w:spacing w:before="120"/>
      <w:ind w:firstLine="737"/>
    </w:pPr>
    <w:rPr>
      <w:sz w:val="24"/>
      <w:szCs w:val="24"/>
      <w:lang w:eastAsia="sk-SK"/>
    </w:rPr>
  </w:style>
  <w:style w:type="paragraph" w:styleId="Normlnysozarkami">
    <w:name w:val="Normal Indent"/>
    <w:basedOn w:val="Normlny"/>
    <w:semiHidden/>
    <w:rsid w:val="00905790"/>
    <w:pPr>
      <w:spacing w:before="120"/>
      <w:ind w:left="708" w:firstLine="737"/>
    </w:pPr>
    <w:rPr>
      <w:rFonts w:ascii="Arial" w:hAnsi="Arial"/>
      <w:lang w:eastAsia="sk-SK"/>
    </w:rPr>
  </w:style>
  <w:style w:type="paragraph" w:styleId="Obyajntext">
    <w:name w:val="Plain Text"/>
    <w:basedOn w:val="Normlny"/>
    <w:semiHidden/>
    <w:rsid w:val="00905790"/>
    <w:pPr>
      <w:spacing w:before="120"/>
      <w:ind w:firstLine="737"/>
    </w:pPr>
    <w:rPr>
      <w:rFonts w:ascii="Courier New" w:hAnsi="Courier New" w:cs="Courier New"/>
      <w:sz w:val="20"/>
      <w:szCs w:val="20"/>
      <w:lang w:eastAsia="sk-SK"/>
    </w:rPr>
  </w:style>
  <w:style w:type="paragraph" w:styleId="Oslovenie">
    <w:name w:val="Salutation"/>
    <w:basedOn w:val="Normlny"/>
    <w:next w:val="Normlny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paragraph" w:styleId="Oznaitext">
    <w:name w:val="Block Text"/>
    <w:basedOn w:val="Normlny"/>
    <w:semiHidden/>
    <w:rsid w:val="00905790"/>
    <w:pPr>
      <w:spacing w:before="120" w:after="120"/>
      <w:ind w:left="1440" w:right="1440" w:firstLine="737"/>
    </w:pPr>
    <w:rPr>
      <w:rFonts w:ascii="Arial" w:hAnsi="Arial"/>
      <w:lang w:eastAsia="sk-SK"/>
    </w:rPr>
  </w:style>
  <w:style w:type="character" w:styleId="PsacstrojHTML">
    <w:name w:val="HTML Typewriter"/>
    <w:semiHidden/>
    <w:rsid w:val="00905790"/>
    <w:rPr>
      <w:rFonts w:ascii="Courier New" w:hAnsi="Courier New" w:cs="Courier New"/>
      <w:sz w:val="20"/>
      <w:szCs w:val="20"/>
    </w:rPr>
  </w:style>
  <w:style w:type="paragraph" w:styleId="Podpis">
    <w:name w:val="Signature"/>
    <w:basedOn w:val="Normlny"/>
    <w:semiHidden/>
    <w:rsid w:val="00905790"/>
    <w:pPr>
      <w:spacing w:before="120"/>
      <w:ind w:left="4252" w:firstLine="737"/>
    </w:pPr>
    <w:rPr>
      <w:rFonts w:ascii="Arial" w:hAnsi="Arial"/>
      <w:lang w:eastAsia="sk-SK"/>
    </w:rPr>
  </w:style>
  <w:style w:type="paragraph" w:styleId="Podpise-mailu">
    <w:name w:val="E-mail Signature"/>
    <w:basedOn w:val="Normlny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paragraph" w:styleId="Podtitul">
    <w:name w:val="Subtitle"/>
    <w:basedOn w:val="Normlny"/>
    <w:rsid w:val="00905790"/>
    <w:pPr>
      <w:spacing w:before="120" w:after="60"/>
      <w:ind w:firstLine="737"/>
      <w:jc w:val="center"/>
      <w:outlineLvl w:val="1"/>
    </w:pPr>
    <w:rPr>
      <w:rFonts w:ascii="Arial" w:hAnsi="Arial" w:cs="Arial"/>
      <w:sz w:val="24"/>
      <w:szCs w:val="24"/>
      <w:lang w:eastAsia="sk-SK"/>
    </w:rPr>
  </w:style>
  <w:style w:type="paragraph" w:styleId="Pokraovaniezoznamu">
    <w:name w:val="List Continue"/>
    <w:basedOn w:val="Normlny"/>
    <w:semiHidden/>
    <w:rsid w:val="00905790"/>
    <w:pPr>
      <w:spacing w:before="120" w:after="120"/>
      <w:ind w:left="283" w:firstLine="737"/>
    </w:pPr>
    <w:rPr>
      <w:rFonts w:ascii="Arial" w:hAnsi="Arial"/>
      <w:lang w:eastAsia="sk-SK"/>
    </w:rPr>
  </w:style>
  <w:style w:type="paragraph" w:styleId="Pokraovaniezoznamu2">
    <w:name w:val="List Continue 2"/>
    <w:basedOn w:val="Normlny"/>
    <w:semiHidden/>
    <w:rsid w:val="00905790"/>
    <w:pPr>
      <w:spacing w:before="120" w:after="120"/>
      <w:ind w:left="566" w:firstLine="737"/>
    </w:pPr>
    <w:rPr>
      <w:rFonts w:ascii="Arial" w:hAnsi="Arial"/>
      <w:lang w:eastAsia="sk-SK"/>
    </w:rPr>
  </w:style>
  <w:style w:type="paragraph" w:styleId="Pokraovaniezoznamu3">
    <w:name w:val="List Continue 3"/>
    <w:basedOn w:val="Normlny"/>
    <w:semiHidden/>
    <w:rsid w:val="00905790"/>
    <w:pPr>
      <w:spacing w:before="120" w:after="120"/>
      <w:ind w:left="849" w:firstLine="737"/>
    </w:pPr>
    <w:rPr>
      <w:rFonts w:ascii="Arial" w:hAnsi="Arial"/>
      <w:lang w:eastAsia="sk-SK"/>
    </w:rPr>
  </w:style>
  <w:style w:type="paragraph" w:styleId="Pokraovaniezoznamu4">
    <w:name w:val="List Continue 4"/>
    <w:basedOn w:val="Normlny"/>
    <w:semiHidden/>
    <w:rsid w:val="00905790"/>
    <w:pPr>
      <w:spacing w:before="120" w:after="120"/>
      <w:ind w:left="1132" w:firstLine="737"/>
    </w:pPr>
    <w:rPr>
      <w:rFonts w:ascii="Arial" w:hAnsi="Arial"/>
      <w:lang w:eastAsia="sk-SK"/>
    </w:rPr>
  </w:style>
  <w:style w:type="paragraph" w:styleId="Pokraovaniezoznamu5">
    <w:name w:val="List Continue 5"/>
    <w:basedOn w:val="Normlny"/>
    <w:semiHidden/>
    <w:rsid w:val="00905790"/>
    <w:pPr>
      <w:spacing w:before="120" w:after="120"/>
      <w:ind w:left="1415" w:firstLine="737"/>
    </w:pPr>
    <w:rPr>
      <w:rFonts w:ascii="Arial" w:hAnsi="Arial"/>
      <w:lang w:eastAsia="sk-SK"/>
    </w:rPr>
  </w:style>
  <w:style w:type="character" w:styleId="PouitHypertextovPrepojenie">
    <w:name w:val="FollowedHyperlink"/>
    <w:semiHidden/>
    <w:rsid w:val="00905790"/>
    <w:rPr>
      <w:color w:val="800080"/>
      <w:u w:val="single"/>
    </w:rPr>
  </w:style>
  <w:style w:type="paragraph" w:styleId="PredformtovanHTML">
    <w:name w:val="HTML Preformatted"/>
    <w:basedOn w:val="Normlny"/>
    <w:semiHidden/>
    <w:rsid w:val="00905790"/>
    <w:pPr>
      <w:spacing w:before="120"/>
      <w:ind w:firstLine="737"/>
    </w:pPr>
    <w:rPr>
      <w:rFonts w:ascii="Courier New" w:hAnsi="Courier New" w:cs="Courier New"/>
      <w:sz w:val="20"/>
      <w:szCs w:val="20"/>
      <w:lang w:eastAsia="sk-SK"/>
    </w:rPr>
  </w:style>
  <w:style w:type="character" w:styleId="PremennHTML">
    <w:name w:val="HTML Variable"/>
    <w:semiHidden/>
    <w:rsid w:val="00905790"/>
    <w:rPr>
      <w:i/>
      <w:iCs/>
    </w:rPr>
  </w:style>
  <w:style w:type="table" w:styleId="Profesionlnatabuka">
    <w:name w:val="Table Professional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Zkladntext">
    <w:name w:val="Body Text"/>
    <w:basedOn w:val="Normlny"/>
    <w:link w:val="ZkladntextChar"/>
    <w:rsid w:val="00905790"/>
    <w:pPr>
      <w:spacing w:before="120" w:after="120"/>
      <w:ind w:firstLine="737"/>
    </w:pPr>
    <w:rPr>
      <w:rFonts w:ascii="Arial" w:hAnsi="Arial"/>
      <w:lang w:eastAsia="sk-SK"/>
    </w:rPr>
  </w:style>
  <w:style w:type="paragraph" w:styleId="Prvzarkazkladnhotextu">
    <w:name w:val="Body Text First Indent"/>
    <w:basedOn w:val="Zkladntext"/>
    <w:semiHidden/>
    <w:rsid w:val="00905790"/>
    <w:pPr>
      <w:ind w:firstLine="210"/>
    </w:pPr>
  </w:style>
  <w:style w:type="paragraph" w:styleId="Zarkazkladnhotextu">
    <w:name w:val="Body Text Indent"/>
    <w:basedOn w:val="Normlny"/>
    <w:semiHidden/>
    <w:rsid w:val="00905790"/>
    <w:pPr>
      <w:spacing w:before="120" w:after="120"/>
      <w:ind w:left="283" w:firstLine="737"/>
    </w:pPr>
    <w:rPr>
      <w:rFonts w:ascii="Arial" w:hAnsi="Arial"/>
      <w:lang w:eastAsia="sk-SK"/>
    </w:rPr>
  </w:style>
  <w:style w:type="paragraph" w:styleId="Prvzarkazkladnhotextu2">
    <w:name w:val="Body Text First Indent 2"/>
    <w:basedOn w:val="Zarkazkladnhotextu"/>
    <w:semiHidden/>
    <w:rsid w:val="00905790"/>
    <w:pPr>
      <w:ind w:firstLine="210"/>
    </w:pPr>
  </w:style>
  <w:style w:type="character" w:customStyle="1" w:styleId="Siln1">
    <w:name w:val="Silný1"/>
    <w:rsid w:val="00905790"/>
    <w:rPr>
      <w:b/>
      <w:bCs/>
    </w:rPr>
  </w:style>
  <w:style w:type="character" w:styleId="SkratkaHTML">
    <w:name w:val="HTML Acronym"/>
    <w:basedOn w:val="Predvolenpsmoodseku"/>
    <w:semiHidden/>
    <w:rsid w:val="00905790"/>
  </w:style>
  <w:style w:type="paragraph" w:styleId="Spiatonadresanaoblke">
    <w:name w:val="envelope return"/>
    <w:basedOn w:val="Normlny"/>
    <w:semiHidden/>
    <w:rsid w:val="00905790"/>
    <w:pPr>
      <w:spacing w:before="120"/>
      <w:ind w:firstLine="737"/>
    </w:pPr>
    <w:rPr>
      <w:rFonts w:ascii="Arial" w:hAnsi="Arial" w:cs="Arial"/>
      <w:sz w:val="20"/>
      <w:szCs w:val="20"/>
      <w:lang w:eastAsia="sk-SK"/>
    </w:rPr>
  </w:style>
  <w:style w:type="table" w:styleId="Stpcetabuky1">
    <w:name w:val="Table Columns 1"/>
    <w:basedOn w:val="Normlnatabuka"/>
    <w:semiHidden/>
    <w:rsid w:val="00905790"/>
    <w:pPr>
      <w:spacing w:before="120"/>
      <w:ind w:firstLine="737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2">
    <w:name w:val="Table Columns 2"/>
    <w:basedOn w:val="Normlnatabuka"/>
    <w:semiHidden/>
    <w:rsid w:val="00905790"/>
    <w:pPr>
      <w:spacing w:before="120"/>
      <w:ind w:firstLine="737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3">
    <w:name w:val="Table Columns 3"/>
    <w:basedOn w:val="Normlnatabuka"/>
    <w:semiHidden/>
    <w:rsid w:val="00905790"/>
    <w:pPr>
      <w:spacing w:before="120"/>
      <w:ind w:firstLine="737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4">
    <w:name w:val="Table Columns 4"/>
    <w:basedOn w:val="Normlnatabuka"/>
    <w:semiHidden/>
    <w:rsid w:val="00905790"/>
    <w:pPr>
      <w:spacing w:before="120"/>
      <w:ind w:firstLine="737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tpcetabuky5">
    <w:name w:val="Table Columns 5"/>
    <w:basedOn w:val="Normlnatabuka"/>
    <w:semiHidden/>
    <w:rsid w:val="00905790"/>
    <w:pPr>
      <w:spacing w:before="120"/>
      <w:ind w:firstLine="737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ukaakozoznam1">
    <w:name w:val="Table List 1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2">
    <w:name w:val="Table List 2"/>
    <w:basedOn w:val="Normlnatabuka"/>
    <w:semiHidden/>
    <w:rsid w:val="00905790"/>
    <w:pPr>
      <w:spacing w:before="120"/>
      <w:ind w:firstLine="737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3">
    <w:name w:val="Table List 3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4">
    <w:name w:val="Table List 4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kaakozoznam5">
    <w:name w:val="Table List 5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6">
    <w:name w:val="Table List 6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kaakozoznam7">
    <w:name w:val="Table List 7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kaakozoznam8">
    <w:name w:val="Table List 8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ukaspriestorovmiefektmi1">
    <w:name w:val="Table 3D effects 1"/>
    <w:basedOn w:val="Normlnatabuka"/>
    <w:semiHidden/>
    <w:rsid w:val="00905790"/>
    <w:pPr>
      <w:spacing w:before="120"/>
      <w:ind w:firstLine="737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kaspriestorovmiefektmi2">
    <w:name w:val="Table 3D effects 2"/>
    <w:basedOn w:val="Normlnatabuka"/>
    <w:semiHidden/>
    <w:rsid w:val="00905790"/>
    <w:pPr>
      <w:spacing w:before="120"/>
      <w:ind w:firstLine="737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spriestorovmiefektmi3">
    <w:name w:val="Table 3D effects 3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UkkaHTML">
    <w:name w:val="HTML Sample"/>
    <w:semiHidden/>
    <w:rsid w:val="00905790"/>
    <w:rPr>
      <w:rFonts w:ascii="Courier New" w:hAnsi="Courier New" w:cs="Courier New"/>
    </w:rPr>
  </w:style>
  <w:style w:type="table" w:styleId="Webovtabuka1">
    <w:name w:val="Table Web 1"/>
    <w:basedOn w:val="Normlnatabuka"/>
    <w:semiHidden/>
    <w:rsid w:val="00905790"/>
    <w:pPr>
      <w:spacing w:before="120"/>
      <w:ind w:firstLine="737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ka2">
    <w:name w:val="Table Web 2"/>
    <w:basedOn w:val="Normlnatabuka"/>
    <w:semiHidden/>
    <w:rsid w:val="00905790"/>
    <w:pPr>
      <w:spacing w:before="120"/>
      <w:ind w:firstLine="737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ka3">
    <w:name w:val="Table Web 3"/>
    <w:basedOn w:val="Normlnatabuka"/>
    <w:semiHidden/>
    <w:rsid w:val="00905790"/>
    <w:pPr>
      <w:spacing w:before="120"/>
      <w:ind w:firstLine="737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Zkladntext2">
    <w:name w:val="Body Text 2"/>
    <w:basedOn w:val="Normlny"/>
    <w:semiHidden/>
    <w:rsid w:val="00905790"/>
    <w:pPr>
      <w:spacing w:before="120" w:after="120" w:line="480" w:lineRule="auto"/>
      <w:ind w:firstLine="737"/>
    </w:pPr>
    <w:rPr>
      <w:rFonts w:ascii="Arial" w:hAnsi="Arial"/>
      <w:lang w:eastAsia="sk-SK"/>
    </w:rPr>
  </w:style>
  <w:style w:type="paragraph" w:styleId="Zkladntext3">
    <w:name w:val="Body Text 3"/>
    <w:basedOn w:val="Normlny"/>
    <w:semiHidden/>
    <w:rsid w:val="00905790"/>
    <w:pPr>
      <w:spacing w:before="120" w:after="120"/>
      <w:ind w:firstLine="737"/>
    </w:pPr>
    <w:rPr>
      <w:rFonts w:ascii="Arial" w:hAnsi="Arial"/>
      <w:sz w:val="16"/>
      <w:szCs w:val="16"/>
      <w:lang w:eastAsia="sk-SK"/>
    </w:rPr>
  </w:style>
  <w:style w:type="paragraph" w:styleId="Zarkazkladnhotextu2">
    <w:name w:val="Body Text Indent 2"/>
    <w:basedOn w:val="Normlny"/>
    <w:semiHidden/>
    <w:rsid w:val="00905790"/>
    <w:pPr>
      <w:spacing w:before="120" w:after="120" w:line="480" w:lineRule="auto"/>
      <w:ind w:left="283" w:firstLine="737"/>
    </w:pPr>
    <w:rPr>
      <w:rFonts w:ascii="Arial" w:hAnsi="Arial"/>
      <w:lang w:eastAsia="sk-SK"/>
    </w:rPr>
  </w:style>
  <w:style w:type="paragraph" w:styleId="Zarkazkladnhotextu3">
    <w:name w:val="Body Text Indent 3"/>
    <w:basedOn w:val="Normlny"/>
    <w:semiHidden/>
    <w:rsid w:val="00905790"/>
    <w:pPr>
      <w:spacing w:before="120" w:after="120"/>
      <w:ind w:left="283" w:firstLine="737"/>
    </w:pPr>
    <w:rPr>
      <w:rFonts w:ascii="Arial" w:hAnsi="Arial"/>
      <w:sz w:val="16"/>
      <w:szCs w:val="16"/>
      <w:lang w:eastAsia="sk-SK"/>
    </w:rPr>
  </w:style>
  <w:style w:type="paragraph" w:styleId="Zver">
    <w:name w:val="Closing"/>
    <w:basedOn w:val="Normlny"/>
    <w:semiHidden/>
    <w:rsid w:val="00905790"/>
    <w:pPr>
      <w:spacing w:before="120"/>
      <w:ind w:left="4252" w:firstLine="737"/>
    </w:pPr>
    <w:rPr>
      <w:rFonts w:ascii="Arial" w:hAnsi="Arial"/>
      <w:lang w:eastAsia="sk-SK"/>
    </w:rPr>
  </w:style>
  <w:style w:type="paragraph" w:styleId="Zoznam">
    <w:name w:val="List"/>
    <w:basedOn w:val="Normlny"/>
    <w:semiHidden/>
    <w:rsid w:val="00905790"/>
    <w:pPr>
      <w:spacing w:before="120"/>
      <w:ind w:left="283" w:hanging="283"/>
    </w:pPr>
    <w:rPr>
      <w:rFonts w:ascii="Arial" w:hAnsi="Arial"/>
      <w:lang w:eastAsia="sk-SK"/>
    </w:rPr>
  </w:style>
  <w:style w:type="paragraph" w:styleId="Zoznam2">
    <w:name w:val="List 2"/>
    <w:basedOn w:val="Normlny"/>
    <w:semiHidden/>
    <w:rsid w:val="00905790"/>
    <w:pPr>
      <w:spacing w:before="120"/>
      <w:ind w:left="566" w:hanging="283"/>
    </w:pPr>
    <w:rPr>
      <w:rFonts w:ascii="Arial" w:hAnsi="Arial"/>
      <w:lang w:eastAsia="sk-SK"/>
    </w:rPr>
  </w:style>
  <w:style w:type="paragraph" w:styleId="Zoznam3">
    <w:name w:val="List 3"/>
    <w:basedOn w:val="Normlny"/>
    <w:semiHidden/>
    <w:rsid w:val="00905790"/>
    <w:pPr>
      <w:spacing w:before="120"/>
      <w:ind w:left="849" w:hanging="283"/>
    </w:pPr>
    <w:rPr>
      <w:rFonts w:ascii="Arial" w:hAnsi="Arial"/>
      <w:lang w:eastAsia="sk-SK"/>
    </w:rPr>
  </w:style>
  <w:style w:type="paragraph" w:styleId="Zoznam4">
    <w:name w:val="List 4"/>
    <w:basedOn w:val="Normlny"/>
    <w:semiHidden/>
    <w:rsid w:val="00905790"/>
    <w:pPr>
      <w:spacing w:before="120"/>
      <w:ind w:left="1132" w:hanging="283"/>
    </w:pPr>
    <w:rPr>
      <w:rFonts w:ascii="Arial" w:hAnsi="Arial"/>
      <w:lang w:eastAsia="sk-SK"/>
    </w:rPr>
  </w:style>
  <w:style w:type="paragraph" w:styleId="Zoznam5">
    <w:name w:val="List 5"/>
    <w:basedOn w:val="Normlny"/>
    <w:semiHidden/>
    <w:rsid w:val="00905790"/>
    <w:pPr>
      <w:spacing w:before="120"/>
      <w:ind w:left="1415" w:hanging="283"/>
    </w:pPr>
    <w:rPr>
      <w:rFonts w:ascii="Arial" w:hAnsi="Arial"/>
      <w:lang w:eastAsia="sk-SK"/>
    </w:rPr>
  </w:style>
  <w:style w:type="paragraph" w:styleId="Zoznamsodrkami">
    <w:name w:val="List Bullet"/>
    <w:basedOn w:val="Normlny"/>
    <w:semiHidden/>
    <w:rsid w:val="00905790"/>
    <w:pPr>
      <w:numPr>
        <w:numId w:val="14"/>
      </w:numPr>
      <w:spacing w:before="120"/>
    </w:pPr>
    <w:rPr>
      <w:rFonts w:ascii="Arial" w:hAnsi="Arial"/>
      <w:lang w:eastAsia="sk-SK"/>
    </w:rPr>
  </w:style>
  <w:style w:type="paragraph" w:styleId="Zoznamsodrkami2">
    <w:name w:val="List Bullet 2"/>
    <w:basedOn w:val="Normlny"/>
    <w:semiHidden/>
    <w:rsid w:val="00905790"/>
    <w:pPr>
      <w:numPr>
        <w:numId w:val="15"/>
      </w:numPr>
      <w:spacing w:before="120"/>
    </w:pPr>
    <w:rPr>
      <w:rFonts w:ascii="Arial" w:hAnsi="Arial"/>
      <w:lang w:eastAsia="sk-SK"/>
    </w:rPr>
  </w:style>
  <w:style w:type="paragraph" w:styleId="Zoznamsodrkami3">
    <w:name w:val="List Bullet 3"/>
    <w:basedOn w:val="Normlny"/>
    <w:semiHidden/>
    <w:rsid w:val="00905790"/>
    <w:pPr>
      <w:numPr>
        <w:numId w:val="16"/>
      </w:numPr>
      <w:spacing w:before="120"/>
    </w:pPr>
    <w:rPr>
      <w:rFonts w:ascii="Arial" w:hAnsi="Arial"/>
      <w:lang w:eastAsia="sk-SK"/>
    </w:rPr>
  </w:style>
  <w:style w:type="paragraph" w:styleId="Zoznamsodrkami4">
    <w:name w:val="List Bullet 4"/>
    <w:basedOn w:val="Normlny"/>
    <w:semiHidden/>
    <w:rsid w:val="00905790"/>
    <w:pPr>
      <w:numPr>
        <w:numId w:val="17"/>
      </w:numPr>
      <w:spacing w:before="120"/>
    </w:pPr>
    <w:rPr>
      <w:rFonts w:ascii="Arial" w:hAnsi="Arial"/>
      <w:lang w:eastAsia="sk-SK"/>
    </w:rPr>
  </w:style>
  <w:style w:type="paragraph" w:styleId="Zoznamsodrkami5">
    <w:name w:val="List Bullet 5"/>
    <w:basedOn w:val="Normlny"/>
    <w:semiHidden/>
    <w:rsid w:val="00905790"/>
    <w:pPr>
      <w:numPr>
        <w:numId w:val="18"/>
      </w:numPr>
      <w:spacing w:before="120"/>
    </w:pPr>
    <w:rPr>
      <w:rFonts w:ascii="Arial" w:hAnsi="Arial"/>
      <w:lang w:eastAsia="sk-SK"/>
    </w:rPr>
  </w:style>
  <w:style w:type="character" w:styleId="Zvraznenie">
    <w:name w:val="Emphasis"/>
    <w:rsid w:val="00905790"/>
    <w:rPr>
      <w:i/>
      <w:iCs/>
    </w:rPr>
  </w:style>
  <w:style w:type="paragraph" w:customStyle="1" w:styleId="tlodrkaprvPred1ptZa1pt">
    <w:name w:val="Štýl odrážka prvá + Pred:  1 pt Za:  1 pt"/>
    <w:basedOn w:val="odrkaprv"/>
    <w:rsid w:val="00AE4822"/>
  </w:style>
  <w:style w:type="paragraph" w:customStyle="1" w:styleId="odskokprv">
    <w:name w:val="odskok prvý"/>
    <w:basedOn w:val="Normlny"/>
    <w:rsid w:val="00933A11"/>
    <w:pPr>
      <w:numPr>
        <w:numId w:val="19"/>
      </w:numPr>
      <w:snapToGrid w:val="0"/>
      <w:spacing w:before="20" w:after="20"/>
      <w:ind w:left="624" w:hanging="397"/>
    </w:pPr>
    <w:rPr>
      <w:rFonts w:eastAsia="SimSun"/>
      <w:szCs w:val="24"/>
      <w:lang w:eastAsia="zh-CN"/>
    </w:rPr>
  </w:style>
  <w:style w:type="character" w:customStyle="1" w:styleId="ZkladntextChar">
    <w:name w:val="Základný text Char"/>
    <w:link w:val="Zkladntext"/>
    <w:rsid w:val="00742CD3"/>
    <w:rPr>
      <w:rFonts w:ascii="Arial" w:hAnsi="Arial"/>
      <w:sz w:val="22"/>
      <w:szCs w:val="22"/>
      <w:lang w:val="sk-SK" w:eastAsia="sk-SK" w:bidi="ar-SA"/>
    </w:rPr>
  </w:style>
  <w:style w:type="paragraph" w:customStyle="1" w:styleId="normlny0">
    <w:name w:val="normálny"/>
    <w:basedOn w:val="Normlny"/>
    <w:rsid w:val="002C2445"/>
    <w:pPr>
      <w:spacing w:before="80"/>
    </w:pPr>
    <w:rPr>
      <w:lang w:eastAsia="sk-SK"/>
    </w:rPr>
  </w:style>
  <w:style w:type="paragraph" w:styleId="Textbubliny">
    <w:name w:val="Balloon Text"/>
    <w:basedOn w:val="Normlny"/>
    <w:link w:val="TextbublinyChar"/>
    <w:rsid w:val="006E23F4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rsid w:val="006E23F4"/>
    <w:rPr>
      <w:rFonts w:ascii="Tahoma" w:hAnsi="Tahoma" w:cs="Tahoma"/>
      <w:sz w:val="16"/>
      <w:szCs w:val="16"/>
      <w:lang w:eastAsia="cs-CZ"/>
    </w:rPr>
  </w:style>
  <w:style w:type="paragraph" w:customStyle="1" w:styleId="F2-ZkladnText">
    <w:name w:val="F2-ZákladnýText"/>
    <w:basedOn w:val="Normlny"/>
    <w:link w:val="F2-ZkladnTextChar"/>
    <w:rsid w:val="00195016"/>
    <w:rPr>
      <w:sz w:val="24"/>
      <w:szCs w:val="20"/>
      <w:lang w:val="x-none" w:eastAsia="x-none"/>
    </w:rPr>
  </w:style>
  <w:style w:type="character" w:customStyle="1" w:styleId="F2-ZkladnTextChar">
    <w:name w:val="F2-ZákladnýText Char"/>
    <w:link w:val="F2-ZkladnText"/>
    <w:locked/>
    <w:rsid w:val="00195016"/>
    <w:rPr>
      <w:sz w:val="24"/>
    </w:rPr>
  </w:style>
  <w:style w:type="paragraph" w:styleId="Odsekzoznamu">
    <w:name w:val="List Paragraph"/>
    <w:aliases w:val="text"/>
    <w:basedOn w:val="Normlny"/>
    <w:link w:val="OdsekzoznamuChar"/>
    <w:autoRedefine/>
    <w:uiPriority w:val="34"/>
    <w:rsid w:val="002E5D65"/>
    <w:pPr>
      <w:spacing w:after="200" w:line="276" w:lineRule="auto"/>
      <w:ind w:left="360" w:firstLine="66"/>
      <w:contextualSpacing/>
    </w:pPr>
    <w:rPr>
      <w:rFonts w:eastAsia="Calibri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C52B82"/>
  </w:style>
  <w:style w:type="paragraph" w:customStyle="1" w:styleId="odrka">
    <w:name w:val="odrážka"/>
    <w:basedOn w:val="Normlny"/>
    <w:qFormat/>
    <w:rsid w:val="00173BC0"/>
    <w:pPr>
      <w:tabs>
        <w:tab w:val="left" w:pos="426"/>
        <w:tab w:val="left" w:pos="6804"/>
        <w:tab w:val="left" w:pos="8222"/>
      </w:tabs>
    </w:pPr>
    <w:rPr>
      <w:lang w:eastAsia="ar-SA"/>
    </w:rPr>
  </w:style>
  <w:style w:type="character" w:customStyle="1" w:styleId="F2-ZkladnTextChar1">
    <w:name w:val="F2-ZákladnýText Char1"/>
    <w:locked/>
    <w:rsid w:val="00FF7040"/>
    <w:rPr>
      <w:sz w:val="24"/>
    </w:rPr>
  </w:style>
  <w:style w:type="paragraph" w:styleId="truktradokumentu">
    <w:name w:val="Document Map"/>
    <w:basedOn w:val="Normlny"/>
    <w:link w:val="truktradokumentuChar"/>
    <w:rsid w:val="00A27E2E"/>
    <w:rPr>
      <w:rFonts w:ascii="Tahoma" w:hAnsi="Tahoma"/>
      <w:sz w:val="16"/>
      <w:szCs w:val="16"/>
      <w:lang w:val="x-none"/>
    </w:rPr>
  </w:style>
  <w:style w:type="character" w:customStyle="1" w:styleId="truktradokumentuChar">
    <w:name w:val="Štruktúra dokumentu Char"/>
    <w:link w:val="truktradokumentu"/>
    <w:rsid w:val="00A27E2E"/>
    <w:rPr>
      <w:rFonts w:ascii="Tahoma" w:hAnsi="Tahoma" w:cs="Tahoma"/>
      <w:sz w:val="16"/>
      <w:szCs w:val="16"/>
      <w:lang w:eastAsia="cs-CZ"/>
    </w:rPr>
  </w:style>
  <w:style w:type="character" w:styleId="Odkaznakomentr">
    <w:name w:val="annotation reference"/>
    <w:uiPriority w:val="99"/>
    <w:rsid w:val="005B3997"/>
    <w:rPr>
      <w:rFonts w:cs="Times New Roman"/>
      <w:sz w:val="16"/>
    </w:rPr>
  </w:style>
  <w:style w:type="paragraph" w:styleId="Hlavikaobsahu">
    <w:name w:val="TOC Heading"/>
    <w:basedOn w:val="Nadpis1"/>
    <w:next w:val="Normlny"/>
    <w:link w:val="HlavikaobsahuChar"/>
    <w:uiPriority w:val="39"/>
    <w:unhideWhenUsed/>
    <w:qFormat/>
    <w:rsid w:val="0063795F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87493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x-none"/>
    </w:rPr>
  </w:style>
  <w:style w:type="character" w:customStyle="1" w:styleId="ZvraznencitciaChar">
    <w:name w:val="Zvýraznená citácia Char"/>
    <w:link w:val="Zvraznencitcia"/>
    <w:uiPriority w:val="30"/>
    <w:rsid w:val="00874931"/>
    <w:rPr>
      <w:b/>
      <w:bCs/>
      <w:i/>
      <w:iCs/>
      <w:color w:val="4F81BD"/>
      <w:sz w:val="22"/>
      <w:szCs w:val="22"/>
      <w:lang w:eastAsia="cs-CZ"/>
    </w:rPr>
  </w:style>
  <w:style w:type="paragraph" w:customStyle="1" w:styleId="odrkadruh">
    <w:name w:val="odrážka druhá"/>
    <w:basedOn w:val="odrka"/>
    <w:link w:val="odrkadruhChar"/>
    <w:qFormat/>
    <w:rsid w:val="00173BC0"/>
    <w:pPr>
      <w:numPr>
        <w:numId w:val="26"/>
      </w:numPr>
      <w:tabs>
        <w:tab w:val="left" w:pos="709"/>
      </w:tabs>
      <w:ind w:left="709" w:hanging="283"/>
    </w:pPr>
  </w:style>
  <w:style w:type="numbering" w:customStyle="1" w:styleId="tl1">
    <w:name w:val="Štýl1"/>
    <w:rsid w:val="00905E99"/>
    <w:pPr>
      <w:numPr>
        <w:numId w:val="20"/>
      </w:numPr>
    </w:pPr>
  </w:style>
  <w:style w:type="character" w:customStyle="1" w:styleId="odrkadruhChar">
    <w:name w:val="odrážka druhá Char"/>
    <w:link w:val="odrkadruh"/>
    <w:rsid w:val="00173BC0"/>
    <w:rPr>
      <w:sz w:val="22"/>
      <w:szCs w:val="22"/>
      <w:lang w:eastAsia="ar-SA"/>
    </w:rPr>
  </w:style>
  <w:style w:type="numbering" w:customStyle="1" w:styleId="tl2">
    <w:name w:val="Štýl2"/>
    <w:rsid w:val="005E61C7"/>
    <w:pPr>
      <w:numPr>
        <w:numId w:val="31"/>
      </w:numPr>
    </w:pPr>
  </w:style>
  <w:style w:type="numbering" w:customStyle="1" w:styleId="tl3">
    <w:name w:val="Štýl3"/>
    <w:rsid w:val="005E61C7"/>
    <w:pPr>
      <w:numPr>
        <w:numId w:val="22"/>
      </w:numPr>
    </w:pPr>
  </w:style>
  <w:style w:type="numbering" w:customStyle="1" w:styleId="tl4">
    <w:name w:val="Štýl4"/>
    <w:rsid w:val="005E61C7"/>
    <w:pPr>
      <w:numPr>
        <w:numId w:val="23"/>
      </w:numPr>
    </w:pPr>
  </w:style>
  <w:style w:type="numbering" w:customStyle="1" w:styleId="tl5">
    <w:name w:val="Štýl5"/>
    <w:rsid w:val="005E61C7"/>
    <w:pPr>
      <w:numPr>
        <w:numId w:val="24"/>
      </w:numPr>
    </w:pPr>
  </w:style>
  <w:style w:type="character" w:customStyle="1" w:styleId="hps">
    <w:name w:val="hps"/>
    <w:basedOn w:val="Predvolenpsmoodseku"/>
    <w:rsid w:val="001A67AA"/>
  </w:style>
  <w:style w:type="paragraph" w:customStyle="1" w:styleId="Styl3">
    <w:name w:val="Styl3"/>
    <w:basedOn w:val="Normlny"/>
    <w:next w:val="Normlny"/>
    <w:qFormat/>
    <w:rsid w:val="0018638F"/>
    <w:pPr>
      <w:keepNext/>
    </w:pPr>
    <w:rPr>
      <w:u w:val="single"/>
    </w:rPr>
  </w:style>
  <w:style w:type="paragraph" w:customStyle="1" w:styleId="Styl2">
    <w:name w:val="Styl2"/>
    <w:basedOn w:val="Normlny"/>
    <w:next w:val="Normlny"/>
    <w:autoRedefine/>
    <w:qFormat/>
    <w:rsid w:val="00D5007C"/>
    <w:pPr>
      <w:keepNext/>
    </w:pPr>
    <w:rPr>
      <w:b/>
      <w:bCs/>
    </w:rPr>
  </w:style>
  <w:style w:type="paragraph" w:customStyle="1" w:styleId="Odsekzoznamu1">
    <w:name w:val="Odsek zoznamu1"/>
    <w:basedOn w:val="Normlny"/>
    <w:rsid w:val="003F778A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character" w:customStyle="1" w:styleId="OdsekzoznamuChar">
    <w:name w:val="Odsek zoznamu Char"/>
    <w:aliases w:val="text Char"/>
    <w:link w:val="Odsekzoznamu"/>
    <w:uiPriority w:val="34"/>
    <w:locked/>
    <w:rsid w:val="002E5D65"/>
    <w:rPr>
      <w:rFonts w:eastAsia="Calibri"/>
      <w:sz w:val="22"/>
      <w:szCs w:val="22"/>
      <w:lang w:eastAsia="en-US"/>
    </w:rPr>
  </w:style>
  <w:style w:type="paragraph" w:customStyle="1" w:styleId="Default">
    <w:name w:val="Default"/>
    <w:rsid w:val="00B571C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zovChar">
    <w:name w:val="Názov Char"/>
    <w:link w:val="Nzov"/>
    <w:rsid w:val="00B52927"/>
    <w:rPr>
      <w:b/>
      <w:bCs/>
      <w:kern w:val="28"/>
      <w:sz w:val="32"/>
      <w:szCs w:val="32"/>
    </w:rPr>
  </w:style>
  <w:style w:type="paragraph" w:customStyle="1" w:styleId="nadpisodseku">
    <w:name w:val="nadpis odseku"/>
    <w:basedOn w:val="Normlny"/>
    <w:rsid w:val="002420BB"/>
    <w:pPr>
      <w:suppressAutoHyphens/>
      <w:spacing w:before="80"/>
    </w:pPr>
    <w:rPr>
      <w:szCs w:val="20"/>
      <w:u w:val="single"/>
      <w:lang w:eastAsia="ar-SA"/>
    </w:rPr>
  </w:style>
  <w:style w:type="character" w:customStyle="1" w:styleId="FontStyle11">
    <w:name w:val="Font Style11"/>
    <w:uiPriority w:val="99"/>
    <w:rsid w:val="007702DA"/>
    <w:rPr>
      <w:rFonts w:ascii="Calibri" w:hAnsi="Calibri" w:cs="Calibri"/>
      <w:sz w:val="22"/>
      <w:szCs w:val="22"/>
    </w:rPr>
  </w:style>
  <w:style w:type="paragraph" w:customStyle="1" w:styleId="Style1">
    <w:name w:val="Style1"/>
    <w:basedOn w:val="Normlny"/>
    <w:uiPriority w:val="99"/>
    <w:rsid w:val="007702DA"/>
    <w:pPr>
      <w:widowControl w:val="0"/>
      <w:autoSpaceDE w:val="0"/>
      <w:autoSpaceDN w:val="0"/>
      <w:adjustRightInd w:val="0"/>
      <w:spacing w:line="278" w:lineRule="exact"/>
      <w:ind w:hanging="525"/>
    </w:pPr>
    <w:rPr>
      <w:rFonts w:ascii="Calibri" w:hAnsi="Calibri"/>
      <w:sz w:val="24"/>
      <w:szCs w:val="24"/>
      <w:lang w:eastAsia="sk-SK"/>
    </w:rPr>
  </w:style>
  <w:style w:type="character" w:customStyle="1" w:styleId="FontStyle14">
    <w:name w:val="Font Style14"/>
    <w:uiPriority w:val="99"/>
    <w:rsid w:val="007702DA"/>
    <w:rPr>
      <w:rFonts w:ascii="Calibri" w:hAnsi="Calibri" w:cs="Calibri"/>
      <w:b/>
      <w:bCs/>
      <w:spacing w:val="10"/>
      <w:sz w:val="24"/>
      <w:szCs w:val="24"/>
    </w:rPr>
  </w:style>
  <w:style w:type="paragraph" w:customStyle="1" w:styleId="Style7">
    <w:name w:val="Style7"/>
    <w:basedOn w:val="Normlny"/>
    <w:rsid w:val="007702DA"/>
    <w:pPr>
      <w:spacing w:after="200" w:line="252" w:lineRule="atLeast"/>
    </w:pPr>
    <w:rPr>
      <w:rFonts w:ascii="MS Reference Sans Serif" w:hAnsi="MS Reference Sans Serif"/>
      <w:sz w:val="24"/>
      <w:szCs w:val="24"/>
      <w:lang w:eastAsia="sk-SK"/>
    </w:rPr>
  </w:style>
  <w:style w:type="character" w:customStyle="1" w:styleId="tl3Char">
    <w:name w:val="Štýl3 Char"/>
    <w:rsid w:val="00781275"/>
    <w:rPr>
      <w:rFonts w:ascii="Arial Narrow" w:eastAsia="Times New Roman" w:hAnsi="Arial Narrow" w:cs="Times New Roman"/>
      <w:color w:val="0D0D0D"/>
      <w:lang w:eastAsia="sk-SK"/>
    </w:rPr>
  </w:style>
  <w:style w:type="paragraph" w:styleId="Popis">
    <w:name w:val="caption"/>
    <w:basedOn w:val="Normlny"/>
    <w:next w:val="Normlny"/>
    <w:unhideWhenUsed/>
    <w:qFormat/>
    <w:rsid w:val="00325F76"/>
    <w:rPr>
      <w:bCs/>
      <w:i/>
      <w:sz w:val="20"/>
      <w:szCs w:val="20"/>
    </w:rPr>
  </w:style>
  <w:style w:type="paragraph" w:styleId="Zoznamobrzkov">
    <w:name w:val="table of figures"/>
    <w:basedOn w:val="Normlny"/>
    <w:next w:val="Normlny"/>
    <w:uiPriority w:val="99"/>
    <w:rsid w:val="00642B7F"/>
  </w:style>
  <w:style w:type="character" w:customStyle="1" w:styleId="Nevyrieenzmienka1">
    <w:name w:val="Nevyriešená zmienka1"/>
    <w:uiPriority w:val="99"/>
    <w:semiHidden/>
    <w:unhideWhenUsed/>
    <w:rsid w:val="00D162B3"/>
    <w:rPr>
      <w:color w:val="605E5C"/>
      <w:shd w:val="clear" w:color="auto" w:fill="E1DFDD"/>
    </w:rPr>
  </w:style>
  <w:style w:type="paragraph" w:customStyle="1" w:styleId="0-Obsahovtl">
    <w:name w:val="0-Obsahový štýl"/>
    <w:basedOn w:val="Obsah3"/>
    <w:link w:val="0-ObsahovtlChar"/>
    <w:qFormat/>
    <w:rsid w:val="00106884"/>
    <w:pPr>
      <w:ind w:hanging="442"/>
    </w:pPr>
    <w:rPr>
      <w:u w:val="single"/>
    </w:rPr>
  </w:style>
  <w:style w:type="paragraph" w:customStyle="1" w:styleId="Styl0">
    <w:name w:val="Styl0"/>
    <w:basedOn w:val="Normlny"/>
    <w:link w:val="Styl0Char"/>
    <w:qFormat/>
    <w:rsid w:val="00D24051"/>
    <w:pPr>
      <w:keepNext/>
      <w:spacing w:before="240" w:after="120"/>
    </w:pPr>
    <w:rPr>
      <w:b/>
      <w:sz w:val="24"/>
      <w:u w:val="single"/>
    </w:rPr>
  </w:style>
  <w:style w:type="character" w:customStyle="1" w:styleId="Nadpis1Char">
    <w:name w:val="Nadpis 1 Char"/>
    <w:link w:val="Nadpis1"/>
    <w:rsid w:val="0099547C"/>
    <w:rPr>
      <w:b/>
      <w:bCs/>
      <w:color w:val="000000"/>
      <w:kern w:val="28"/>
      <w:sz w:val="28"/>
      <w:szCs w:val="24"/>
      <w:lang w:eastAsia="cs-CZ"/>
    </w:rPr>
  </w:style>
  <w:style w:type="character" w:customStyle="1" w:styleId="HlavikaobsahuChar">
    <w:name w:val="Hlavička obsahu Char"/>
    <w:link w:val="Hlavikaobsahu"/>
    <w:uiPriority w:val="39"/>
    <w:rsid w:val="002E1F46"/>
    <w:rPr>
      <w:rFonts w:ascii="Cambria" w:hAnsi="Cambria"/>
      <w:b/>
      <w:bCs/>
      <w:color w:val="365F91"/>
      <w:sz w:val="28"/>
      <w:szCs w:val="24"/>
      <w:lang w:eastAsia="en-US"/>
    </w:rPr>
  </w:style>
  <w:style w:type="character" w:customStyle="1" w:styleId="0-ObsahovtlChar">
    <w:name w:val="0-Obsahový štýl Char"/>
    <w:link w:val="0-Obsahovtl"/>
    <w:rsid w:val="00106884"/>
    <w:rPr>
      <w:b/>
      <w:bCs/>
      <w:i/>
      <w:iCs/>
      <w:noProof/>
      <w:sz w:val="22"/>
      <w:u w:val="single"/>
      <w:lang w:eastAsia="cs-CZ"/>
    </w:rPr>
  </w:style>
  <w:style w:type="paragraph" w:customStyle="1" w:styleId="Styl4">
    <w:name w:val="Styl4"/>
    <w:basedOn w:val="Normlny"/>
    <w:link w:val="Styl4Char"/>
    <w:qFormat/>
    <w:rsid w:val="00523433"/>
    <w:rPr>
      <w:i/>
      <w:iCs/>
      <w:u w:val="single"/>
    </w:rPr>
  </w:style>
  <w:style w:type="character" w:customStyle="1" w:styleId="Styl0Char">
    <w:name w:val="Styl0 Char"/>
    <w:link w:val="Styl0"/>
    <w:rsid w:val="00D24051"/>
    <w:rPr>
      <w:b/>
      <w:sz w:val="24"/>
      <w:szCs w:val="22"/>
      <w:u w:val="single"/>
      <w:lang w:eastAsia="cs-CZ"/>
    </w:rPr>
  </w:style>
  <w:style w:type="paragraph" w:customStyle="1" w:styleId="Styl1">
    <w:name w:val="Styl1"/>
    <w:basedOn w:val="Styl2"/>
    <w:link w:val="Styl1Char"/>
    <w:qFormat/>
    <w:rsid w:val="00462884"/>
    <w:rPr>
      <w:i/>
      <w:u w:val="single"/>
    </w:rPr>
  </w:style>
  <w:style w:type="character" w:customStyle="1" w:styleId="Styl4Char">
    <w:name w:val="Styl4 Char"/>
    <w:link w:val="Styl4"/>
    <w:rsid w:val="00523433"/>
    <w:rPr>
      <w:i/>
      <w:iCs/>
      <w:sz w:val="22"/>
      <w:szCs w:val="22"/>
      <w:u w:val="single"/>
      <w:lang w:eastAsia="cs-CZ"/>
    </w:rPr>
  </w:style>
  <w:style w:type="character" w:customStyle="1" w:styleId="Normalny-popis-objektuChar">
    <w:name w:val="Normalny-popis-objektu Char"/>
    <w:link w:val="Normalny-popis-objektu"/>
    <w:locked/>
    <w:rsid w:val="00CB2697"/>
    <w:rPr>
      <w:bCs/>
      <w:color w:val="000000"/>
      <w:sz w:val="22"/>
      <w:szCs w:val="22"/>
      <w:lang w:eastAsia="cs-CZ"/>
    </w:rPr>
  </w:style>
  <w:style w:type="character" w:customStyle="1" w:styleId="Styl1Char">
    <w:name w:val="Styl1 Char"/>
    <w:link w:val="Styl1"/>
    <w:rsid w:val="00462884"/>
    <w:rPr>
      <w:b/>
      <w:bCs/>
      <w:i/>
      <w:sz w:val="22"/>
      <w:szCs w:val="22"/>
      <w:u w:val="single"/>
      <w:lang w:eastAsia="cs-CZ"/>
    </w:rPr>
  </w:style>
  <w:style w:type="paragraph" w:customStyle="1" w:styleId="Normalny-popis-objektu">
    <w:name w:val="Normalny-popis-objektu"/>
    <w:basedOn w:val="Nadpis2"/>
    <w:link w:val="Normalny-popis-objektuChar"/>
    <w:rsid w:val="00CB2697"/>
    <w:pPr>
      <w:numPr>
        <w:ilvl w:val="0"/>
        <w:numId w:val="0"/>
      </w:numPr>
      <w:tabs>
        <w:tab w:val="left" w:pos="708"/>
      </w:tabs>
      <w:spacing w:before="80" w:after="60"/>
      <w:ind w:left="510"/>
    </w:pPr>
    <w:rPr>
      <w:b/>
    </w:rPr>
  </w:style>
  <w:style w:type="paragraph" w:customStyle="1" w:styleId="Zkladntext22">
    <w:name w:val="Základný text 22"/>
    <w:basedOn w:val="Normlny"/>
    <w:rsid w:val="00381C5D"/>
    <w:rPr>
      <w:rFonts w:ascii="Arial" w:hAnsi="Arial"/>
      <w:sz w:val="24"/>
      <w:szCs w:val="20"/>
      <w:lang w:eastAsia="sk-SK"/>
    </w:rPr>
  </w:style>
  <w:style w:type="paragraph" w:customStyle="1" w:styleId="Odsekzoznamu2">
    <w:name w:val="Odsek zoznamu2"/>
    <w:basedOn w:val="Normlny"/>
    <w:rsid w:val="00381C5D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character" w:customStyle="1" w:styleId="PtaChar">
    <w:name w:val="Päta Char"/>
    <w:link w:val="Pta"/>
    <w:uiPriority w:val="99"/>
    <w:rsid w:val="00381C5D"/>
    <w:rPr>
      <w:sz w:val="22"/>
      <w:szCs w:val="22"/>
      <w:lang w:eastAsia="cs-CZ"/>
    </w:rPr>
  </w:style>
  <w:style w:type="paragraph" w:customStyle="1" w:styleId="Style2">
    <w:name w:val="Style2"/>
    <w:basedOn w:val="Normlny"/>
    <w:uiPriority w:val="99"/>
    <w:rsid w:val="007F19C2"/>
    <w:pPr>
      <w:widowControl w:val="0"/>
      <w:autoSpaceDE w:val="0"/>
      <w:autoSpaceDN w:val="0"/>
      <w:adjustRightInd w:val="0"/>
      <w:spacing w:line="281" w:lineRule="exact"/>
      <w:ind w:firstLine="420"/>
    </w:pPr>
    <w:rPr>
      <w:rFonts w:ascii="Calibri" w:hAnsi="Calibri" w:cs="Arial"/>
      <w:sz w:val="24"/>
      <w:szCs w:val="24"/>
      <w:lang w:eastAsia="sk-SK"/>
    </w:rPr>
  </w:style>
  <w:style w:type="character" w:customStyle="1" w:styleId="FontStyle227">
    <w:name w:val="Font Style227"/>
    <w:uiPriority w:val="99"/>
    <w:rsid w:val="007F19C2"/>
    <w:rPr>
      <w:rFonts w:ascii="Arial" w:hAnsi="Arial" w:cs="Arial"/>
      <w:i/>
      <w:iCs/>
      <w:sz w:val="18"/>
      <w:szCs w:val="18"/>
    </w:rPr>
  </w:style>
  <w:style w:type="paragraph" w:customStyle="1" w:styleId="Style27">
    <w:name w:val="Style27"/>
    <w:basedOn w:val="Normlny"/>
    <w:uiPriority w:val="99"/>
    <w:rsid w:val="007F19C2"/>
    <w:pPr>
      <w:widowControl w:val="0"/>
      <w:autoSpaceDE w:val="0"/>
      <w:autoSpaceDN w:val="0"/>
      <w:adjustRightInd w:val="0"/>
      <w:spacing w:line="252" w:lineRule="exact"/>
    </w:pPr>
    <w:rPr>
      <w:rFonts w:ascii="Arial" w:hAnsi="Arial" w:cs="Arial"/>
      <w:sz w:val="24"/>
      <w:szCs w:val="24"/>
      <w:lang w:eastAsia="sk-SK"/>
    </w:rPr>
  </w:style>
  <w:style w:type="paragraph" w:customStyle="1" w:styleId="Style33">
    <w:name w:val="Style33"/>
    <w:basedOn w:val="Normlny"/>
    <w:uiPriority w:val="99"/>
    <w:rsid w:val="007F19C2"/>
    <w:pPr>
      <w:widowControl w:val="0"/>
      <w:autoSpaceDE w:val="0"/>
      <w:autoSpaceDN w:val="0"/>
      <w:adjustRightInd w:val="0"/>
      <w:spacing w:line="259" w:lineRule="exact"/>
      <w:ind w:hanging="413"/>
    </w:pPr>
    <w:rPr>
      <w:rFonts w:ascii="Arial" w:hAnsi="Arial" w:cs="Arial"/>
      <w:sz w:val="24"/>
      <w:szCs w:val="24"/>
      <w:lang w:eastAsia="sk-SK"/>
    </w:rPr>
  </w:style>
  <w:style w:type="character" w:customStyle="1" w:styleId="FontStyle222">
    <w:name w:val="Font Style222"/>
    <w:uiPriority w:val="99"/>
    <w:rsid w:val="007F19C2"/>
    <w:rPr>
      <w:rFonts w:ascii="Arial" w:hAnsi="Arial" w:cs="Arial"/>
      <w:b/>
      <w:bCs/>
      <w:sz w:val="18"/>
      <w:szCs w:val="18"/>
    </w:rPr>
  </w:style>
  <w:style w:type="character" w:customStyle="1" w:styleId="FontStyle232">
    <w:name w:val="Font Style232"/>
    <w:uiPriority w:val="99"/>
    <w:rsid w:val="007F19C2"/>
    <w:rPr>
      <w:rFonts w:ascii="Arial" w:hAnsi="Arial" w:cs="Arial"/>
      <w:sz w:val="18"/>
      <w:szCs w:val="18"/>
    </w:rPr>
  </w:style>
  <w:style w:type="paragraph" w:customStyle="1" w:styleId="Style40">
    <w:name w:val="Style40"/>
    <w:basedOn w:val="Normlny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paragraph" w:customStyle="1" w:styleId="Style44">
    <w:name w:val="Style44"/>
    <w:basedOn w:val="Normlny"/>
    <w:uiPriority w:val="99"/>
    <w:rsid w:val="007F19C2"/>
    <w:pPr>
      <w:widowControl w:val="0"/>
      <w:autoSpaceDE w:val="0"/>
      <w:autoSpaceDN w:val="0"/>
      <w:adjustRightInd w:val="0"/>
      <w:spacing w:line="374" w:lineRule="exact"/>
      <w:ind w:firstLine="715"/>
    </w:pPr>
    <w:rPr>
      <w:rFonts w:ascii="Arial" w:hAnsi="Arial" w:cs="Arial"/>
      <w:sz w:val="24"/>
      <w:szCs w:val="24"/>
      <w:lang w:eastAsia="sk-SK"/>
    </w:rPr>
  </w:style>
  <w:style w:type="character" w:customStyle="1" w:styleId="FontStyle233">
    <w:name w:val="Font Style233"/>
    <w:uiPriority w:val="99"/>
    <w:rsid w:val="007F19C2"/>
    <w:rPr>
      <w:rFonts w:ascii="Arial" w:hAnsi="Arial" w:cs="Arial"/>
      <w:sz w:val="24"/>
      <w:szCs w:val="24"/>
    </w:rPr>
  </w:style>
  <w:style w:type="paragraph" w:customStyle="1" w:styleId="Style18">
    <w:name w:val="Style18"/>
    <w:basedOn w:val="Normlny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paragraph" w:customStyle="1" w:styleId="Style38">
    <w:name w:val="Style38"/>
    <w:basedOn w:val="Normlny"/>
    <w:uiPriority w:val="99"/>
    <w:rsid w:val="007F19C2"/>
    <w:pPr>
      <w:widowControl w:val="0"/>
      <w:autoSpaceDE w:val="0"/>
      <w:autoSpaceDN w:val="0"/>
      <w:adjustRightInd w:val="0"/>
      <w:spacing w:line="259" w:lineRule="exact"/>
      <w:ind w:hanging="413"/>
    </w:pPr>
    <w:rPr>
      <w:rFonts w:ascii="Arial" w:hAnsi="Arial" w:cs="Arial"/>
      <w:sz w:val="24"/>
      <w:szCs w:val="24"/>
      <w:lang w:eastAsia="sk-SK"/>
    </w:rPr>
  </w:style>
  <w:style w:type="paragraph" w:customStyle="1" w:styleId="Style49">
    <w:name w:val="Style49"/>
    <w:basedOn w:val="Normlny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character" w:customStyle="1" w:styleId="FontStyle228">
    <w:name w:val="Font Style228"/>
    <w:uiPriority w:val="99"/>
    <w:rsid w:val="007F19C2"/>
    <w:rPr>
      <w:rFonts w:ascii="Arial" w:hAnsi="Arial" w:cs="Arial"/>
      <w:sz w:val="22"/>
      <w:szCs w:val="22"/>
    </w:rPr>
  </w:style>
  <w:style w:type="paragraph" w:customStyle="1" w:styleId="Style9">
    <w:name w:val="Style9"/>
    <w:basedOn w:val="Normlny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E92A78"/>
    <w:rPr>
      <w:color w:val="605E5C"/>
      <w:shd w:val="clear" w:color="auto" w:fill="E1DFDD"/>
    </w:rPr>
  </w:style>
  <w:style w:type="character" w:customStyle="1" w:styleId="Nevyrieenzmienka3">
    <w:name w:val="Nevyriešená zmienka3"/>
    <w:basedOn w:val="Predvolenpsmoodseku"/>
    <w:uiPriority w:val="99"/>
    <w:semiHidden/>
    <w:unhideWhenUsed/>
    <w:rsid w:val="0097606F"/>
    <w:rPr>
      <w:color w:val="605E5C"/>
      <w:shd w:val="clear" w:color="auto" w:fill="E1DFDD"/>
    </w:rPr>
  </w:style>
  <w:style w:type="character" w:customStyle="1" w:styleId="HlavikaChar">
    <w:name w:val="Hlavička Char"/>
    <w:link w:val="Hlavika"/>
    <w:rsid w:val="00681783"/>
    <w:rPr>
      <w:sz w:val="22"/>
      <w:szCs w:val="22"/>
      <w:lang w:eastAsia="cs-CZ"/>
    </w:rPr>
  </w:style>
  <w:style w:type="paragraph" w:customStyle="1" w:styleId="Nadpiskap">
    <w:name w:val="Nadpis kap."/>
    <w:basedOn w:val="Normlny"/>
    <w:uiPriority w:val="99"/>
    <w:rsid w:val="00BE7C62"/>
    <w:pPr>
      <w:spacing w:before="0" w:after="0"/>
      <w:jc w:val="left"/>
    </w:pPr>
    <w:rPr>
      <w:rFonts w:ascii="Courier New" w:hAnsi="Courier New" w:cs="Courier New"/>
      <w:b/>
      <w:bCs/>
      <w:sz w:val="28"/>
      <w:szCs w:val="28"/>
      <w:u w:val="single"/>
      <w:lang w:eastAsia="sk-SK"/>
    </w:rPr>
  </w:style>
  <w:style w:type="character" w:customStyle="1" w:styleId="Nevyrieenzmienka4">
    <w:name w:val="Nevyriešená zmienka4"/>
    <w:basedOn w:val="Predvolenpsmoodseku"/>
    <w:uiPriority w:val="99"/>
    <w:semiHidden/>
    <w:unhideWhenUsed/>
    <w:rsid w:val="00A61945"/>
    <w:rPr>
      <w:color w:val="605E5C"/>
      <w:shd w:val="clear" w:color="auto" w:fill="E1DFDD"/>
    </w:rPr>
  </w:style>
  <w:style w:type="character" w:styleId="Nevyrieenzmienka">
    <w:name w:val="Unresolved Mention"/>
    <w:basedOn w:val="Predvolenpsmoodseku"/>
    <w:uiPriority w:val="99"/>
    <w:semiHidden/>
    <w:unhideWhenUsed/>
    <w:rsid w:val="00B52927"/>
    <w:rPr>
      <w:color w:val="605E5C"/>
      <w:shd w:val="clear" w:color="auto" w:fill="E1DFDD"/>
    </w:rPr>
  </w:style>
  <w:style w:type="paragraph" w:styleId="Textkomentra">
    <w:name w:val="annotation text"/>
    <w:basedOn w:val="Normlny"/>
    <w:link w:val="TextkomentraChar"/>
    <w:rsid w:val="0043380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433806"/>
    <w:rPr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43380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433806"/>
    <w:rPr>
      <w:b/>
      <w:bCs/>
      <w:lang w:eastAsia="cs-CZ"/>
    </w:rPr>
  </w:style>
  <w:style w:type="paragraph" w:customStyle="1" w:styleId="paragraph">
    <w:name w:val="paragraph"/>
    <w:basedOn w:val="Normlny"/>
    <w:rsid w:val="002F337D"/>
    <w:pPr>
      <w:spacing w:before="100" w:beforeAutospacing="1" w:after="100" w:afterAutospacing="1"/>
      <w:jc w:val="left"/>
    </w:pPr>
    <w:rPr>
      <w:sz w:val="24"/>
      <w:szCs w:val="24"/>
      <w:lang w:eastAsia="sk-SK"/>
    </w:rPr>
  </w:style>
  <w:style w:type="character" w:customStyle="1" w:styleId="normaltextrun">
    <w:name w:val="normaltextrun"/>
    <w:basedOn w:val="Predvolenpsmoodseku"/>
    <w:rsid w:val="002F337D"/>
  </w:style>
  <w:style w:type="character" w:customStyle="1" w:styleId="tabchar">
    <w:name w:val="tabchar"/>
    <w:basedOn w:val="Predvolenpsmoodseku"/>
    <w:rsid w:val="002F337D"/>
  </w:style>
  <w:style w:type="character" w:customStyle="1" w:styleId="eop">
    <w:name w:val="eop"/>
    <w:basedOn w:val="Predvolenpsmoodseku"/>
    <w:rsid w:val="002F337D"/>
  </w:style>
  <w:style w:type="paragraph" w:styleId="Revzia">
    <w:name w:val="Revision"/>
    <w:hidden/>
    <w:uiPriority w:val="99"/>
    <w:semiHidden/>
    <w:rsid w:val="00AF2EB2"/>
    <w:rPr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7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3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8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5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68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7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26" Type="http://schemas.openxmlformats.org/officeDocument/2006/relationships/footer" Target="footer7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8.xml"/><Relationship Id="rId33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5.xml"/><Relationship Id="rId29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7.xm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oter" Target="footer6.xml"/><Relationship Id="rId28" Type="http://schemas.openxmlformats.org/officeDocument/2006/relationships/header" Target="header9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31" Type="http://schemas.openxmlformats.org/officeDocument/2006/relationships/footer" Target="footer10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header" Target="header6.xml"/><Relationship Id="rId27" Type="http://schemas.openxmlformats.org/officeDocument/2006/relationships/footer" Target="footer8.xml"/><Relationship Id="rId30" Type="http://schemas.openxmlformats.org/officeDocument/2006/relationships/header" Target="header10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2d59b66-2caa-47dd-b987-e69445656a45" xsi:nil="true"/>
    <lcf76f155ced4ddcb4097134ff3c332f xmlns="54c68185-e36f-49c8-b6f0-1fda4cb34f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33B6865D357D49BB28EF11379B4E0B" ma:contentTypeVersion="11" ma:contentTypeDescription="Create a new document." ma:contentTypeScope="" ma:versionID="0494a1177115919678dab87121a71111">
  <xsd:schema xmlns:xsd="http://www.w3.org/2001/XMLSchema" xmlns:xs="http://www.w3.org/2001/XMLSchema" xmlns:p="http://schemas.microsoft.com/office/2006/metadata/properties" xmlns:ns2="54c68185-e36f-49c8-b6f0-1fda4cb34f81" xmlns:ns3="92d59b66-2caa-47dd-b987-e69445656a45" targetNamespace="http://schemas.microsoft.com/office/2006/metadata/properties" ma:root="true" ma:fieldsID="21a7ef7ac427984483433ec8369c674f" ns2:_="" ns3:_="">
    <xsd:import namespace="54c68185-e36f-49c8-b6f0-1fda4cb34f81"/>
    <xsd:import namespace="92d59b66-2caa-47dd-b987-e69445656a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c68185-e36f-49c8-b6f0-1fda4cb34f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030838e-00da-4545-923a-0f37a5c1b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d59b66-2caa-47dd-b987-e69445656a4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fe54b4b-855b-4eeb-b793-e4e44d31bd90}" ma:internalName="TaxCatchAll" ma:showField="CatchAllData" ma:web="92d59b66-2caa-47dd-b987-e69445656a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0B69ED-F402-4CDA-A0B1-36D75AB115FE}">
  <ds:schemaRefs>
    <ds:schemaRef ds:uri="http://purl.org/dc/terms/"/>
    <ds:schemaRef ds:uri="http://purl.org/dc/elements/1.1/"/>
    <ds:schemaRef ds:uri="http://purl.org/dc/dcmitype/"/>
    <ds:schemaRef ds:uri="http://schemas.microsoft.com/office/2006/documentManagement/types"/>
    <ds:schemaRef ds:uri="54c68185-e36f-49c8-b6f0-1fda4cb34f81"/>
    <ds:schemaRef ds:uri="92d59b66-2caa-47dd-b987-e69445656a45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0D5077F-FA14-4CB9-9EAF-9D755882B29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DA14BA2-4A96-4EF6-A254-61BCD8F53B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c68185-e36f-49c8-b6f0-1fda4cb34f81"/>
    <ds:schemaRef ds:uri="92d59b66-2caa-47dd-b987-e69445656a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9C4DFDF-1F6C-4003-B258-10F29407D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9</Pages>
  <Words>2538</Words>
  <Characters>16031</Characters>
  <Application>Microsoft Office Word</Application>
  <DocSecurity>0</DocSecurity>
  <Lines>133</Lines>
  <Paragraphs>37</Paragraphs>
  <ScaleCrop>false</ScaleCrop>
  <Company>DOPRAVOPROJEKT, a.s.</Company>
  <LinksUpToDate>false</LinksUpToDate>
  <CharactersWithSpaces>18532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Zákazka č.</dc:title>
  <dc:subject/>
  <dc:creator>michal.markovic@bratislava.sk</dc:creator>
  <cp:keywords/>
  <cp:lastModifiedBy>Markovič Michal, Ing.</cp:lastModifiedBy>
  <cp:revision>237</cp:revision>
  <cp:lastPrinted>2021-09-16T16:58:00Z</cp:lastPrinted>
  <dcterms:created xsi:type="dcterms:W3CDTF">2022-04-14T16:21:00Z</dcterms:created>
  <dcterms:modified xsi:type="dcterms:W3CDTF">2025-07-22T13:43:00Z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0x010100EC33B6865D357D49BB28EF11379B4E0B</vt:lpwstr>
  </property>
  <property fmtid="{D5CDD505-2E9C-101B-9397-08002B2CF9AE}" pid="3" name="MediaServiceImageTags">
    <vt:lpwstr/>
  </property>
</Properties>
</file>